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3C3C4" w14:textId="66221C0D" w:rsidR="00CE4F25" w:rsidRDefault="00CE4F25" w:rsidP="00410913">
      <w:pPr>
        <w:pStyle w:val="eelnupealkiri"/>
        <w:spacing w:before="0" w:after="0"/>
        <w:jc w:val="right"/>
        <w:rPr>
          <w:b w:val="0"/>
          <w:bCs/>
          <w:sz w:val="24"/>
        </w:rPr>
      </w:pPr>
      <w:commentRangeStart w:id="0"/>
      <w:r w:rsidRPr="00CE4F25">
        <w:rPr>
          <w:b w:val="0"/>
          <w:bCs/>
          <w:sz w:val="24"/>
        </w:rPr>
        <w:t>EELNÕU</w:t>
      </w:r>
      <w:commentRangeEnd w:id="0"/>
      <w:r w:rsidR="00636128">
        <w:rPr>
          <w:rStyle w:val="Kommentaariviide"/>
          <w:rFonts w:asciiTheme="minorHAnsi" w:eastAsiaTheme="minorHAnsi" w:hAnsiTheme="minorHAnsi" w:cstheme="minorBidi"/>
          <w:b w:val="0"/>
          <w:kern w:val="2"/>
          <w:lang w:eastAsia="en-US"/>
          <w14:ligatures w14:val="standardContextual"/>
        </w:rPr>
        <w:commentReference w:id="0"/>
      </w:r>
    </w:p>
    <w:p w14:paraId="2FE00357" w14:textId="570C388C" w:rsidR="00BD1428" w:rsidRPr="00CE4F25" w:rsidRDefault="006B14FB" w:rsidP="00410913">
      <w:pPr>
        <w:pStyle w:val="eelnupealkiri"/>
        <w:spacing w:before="0" w:after="0"/>
        <w:jc w:val="right"/>
        <w:rPr>
          <w:b w:val="0"/>
          <w:bCs/>
          <w:sz w:val="24"/>
        </w:rPr>
      </w:pPr>
      <w:r>
        <w:rPr>
          <w:b w:val="0"/>
          <w:bCs/>
          <w:sz w:val="24"/>
        </w:rPr>
        <w:t>2</w:t>
      </w:r>
      <w:r w:rsidR="009C54F3">
        <w:rPr>
          <w:b w:val="0"/>
          <w:bCs/>
          <w:sz w:val="24"/>
        </w:rPr>
        <w:t>5</w:t>
      </w:r>
      <w:r w:rsidR="00D57F35">
        <w:rPr>
          <w:b w:val="0"/>
          <w:bCs/>
          <w:sz w:val="24"/>
        </w:rPr>
        <w:t>.</w:t>
      </w:r>
      <w:r w:rsidR="00A25EA3">
        <w:rPr>
          <w:b w:val="0"/>
          <w:bCs/>
          <w:sz w:val="24"/>
        </w:rPr>
        <w:t>0</w:t>
      </w:r>
      <w:r>
        <w:rPr>
          <w:b w:val="0"/>
          <w:bCs/>
          <w:sz w:val="24"/>
        </w:rPr>
        <w:t>2</w:t>
      </w:r>
      <w:r w:rsidR="00BD1428">
        <w:rPr>
          <w:b w:val="0"/>
          <w:bCs/>
          <w:sz w:val="24"/>
        </w:rPr>
        <w:t>.202</w:t>
      </w:r>
      <w:r w:rsidR="00A25EA3">
        <w:rPr>
          <w:b w:val="0"/>
          <w:bCs/>
          <w:sz w:val="24"/>
        </w:rPr>
        <w:t>5</w:t>
      </w:r>
    </w:p>
    <w:p w14:paraId="68276B17" w14:textId="77777777" w:rsidR="005550E6" w:rsidRDefault="005550E6" w:rsidP="00410913">
      <w:pPr>
        <w:pStyle w:val="eelnupealkiri"/>
        <w:spacing w:before="0" w:after="0"/>
        <w:jc w:val="both"/>
      </w:pPr>
    </w:p>
    <w:p w14:paraId="28DA7580" w14:textId="5B3B8848" w:rsidR="00CE4F25" w:rsidRPr="00BC6F1D" w:rsidRDefault="00CE4F25" w:rsidP="00410913">
      <w:pPr>
        <w:pStyle w:val="eelnupealkiri"/>
        <w:spacing w:before="0" w:after="0"/>
      </w:pPr>
      <w:r>
        <w:t>Maapõueseaduse</w:t>
      </w:r>
      <w:r w:rsidR="0087321F" w:rsidRPr="0087321F">
        <w:t>, maakatastri seaduse</w:t>
      </w:r>
      <w:r>
        <w:t xml:space="preserve"> </w:t>
      </w:r>
      <w:r w:rsidRPr="00C32C50">
        <w:t>ja</w:t>
      </w:r>
      <w:r w:rsidR="0087321F" w:rsidRPr="0087321F">
        <w:rPr>
          <w:rFonts w:asciiTheme="minorHAnsi" w:eastAsiaTheme="minorHAnsi" w:hAnsiTheme="minorHAnsi" w:cstheme="minorBidi"/>
          <w:b w:val="0"/>
          <w:kern w:val="2"/>
          <w:sz w:val="22"/>
          <w:szCs w:val="22"/>
          <w:lang w:eastAsia="en-US"/>
          <w14:ligatures w14:val="standardContextual"/>
        </w:rPr>
        <w:t xml:space="preserve"> </w:t>
      </w:r>
      <w:r w:rsidR="0087321F" w:rsidRPr="0087321F">
        <w:t>riigivaraseaduse</w:t>
      </w:r>
      <w:r>
        <w:t xml:space="preserve"> </w:t>
      </w:r>
      <w:r w:rsidRPr="00C32C50">
        <w:t>muutmise</w:t>
      </w:r>
      <w:r>
        <w:t xml:space="preserve"> </w:t>
      </w:r>
      <w:r w:rsidRPr="00C32C50">
        <w:t>seadus</w:t>
      </w:r>
      <w:r w:rsidR="00BD1428">
        <w:t xml:space="preserve"> (</w:t>
      </w:r>
      <w:r w:rsidR="00A7578B" w:rsidRPr="00A7578B">
        <w:rPr>
          <w:bCs/>
        </w:rPr>
        <w:t>taastuvenergiatootmise arendamine kaevandamisloaga alal</w:t>
      </w:r>
      <w:r w:rsidR="00BD1428">
        <w:t>)</w:t>
      </w:r>
    </w:p>
    <w:p w14:paraId="3B68FE8C" w14:textId="77777777" w:rsidR="005550E6" w:rsidRDefault="005550E6" w:rsidP="00410913">
      <w:pPr>
        <w:pStyle w:val="pealkiri"/>
        <w:spacing w:before="0"/>
        <w:rPr>
          <w:rFonts w:eastAsia="Calibri"/>
          <w:shd w:val="clear" w:color="auto" w:fill="FFFFFF"/>
        </w:rPr>
      </w:pPr>
      <w:bookmarkStart w:id="1" w:name="_Hlk160522266"/>
    </w:p>
    <w:p w14:paraId="5FDA7987" w14:textId="4A1C5155" w:rsidR="00CE4F25" w:rsidRPr="00C32C50" w:rsidRDefault="00CE4F25" w:rsidP="00410913">
      <w:pPr>
        <w:pStyle w:val="pealkiri"/>
        <w:spacing w:before="0"/>
        <w:rPr>
          <w:rFonts w:eastAsia="SimSun"/>
          <w:iCs/>
          <w:kern w:val="1"/>
          <w:lang w:eastAsia="zh-CN" w:bidi="hi-IN"/>
        </w:rPr>
      </w:pPr>
      <w:r w:rsidRPr="00C32C50">
        <w:rPr>
          <w:rFonts w:eastAsia="Calibri"/>
          <w:shd w:val="clear" w:color="auto" w:fill="FFFFFF"/>
        </w:rPr>
        <w:t>§</w:t>
      </w:r>
      <w:r>
        <w:rPr>
          <w:rFonts w:eastAsia="Calibri"/>
          <w:shd w:val="clear" w:color="auto" w:fill="FFFFFF"/>
        </w:rPr>
        <w:t xml:space="preserve"> </w:t>
      </w:r>
      <w:r w:rsidRPr="00C32C50">
        <w:rPr>
          <w:rFonts w:eastAsia="Calibri"/>
          <w:shd w:val="clear" w:color="auto" w:fill="FFFFFF"/>
        </w:rPr>
        <w:t>1.</w:t>
      </w:r>
      <w:r>
        <w:rPr>
          <w:rFonts w:eastAsia="Calibri"/>
          <w:shd w:val="clear" w:color="auto" w:fill="FFFFFF"/>
        </w:rPr>
        <w:t xml:space="preserve"> Maapõueseaduse </w:t>
      </w:r>
      <w:r w:rsidRPr="00C32C50">
        <w:rPr>
          <w:rFonts w:eastAsia="Calibri"/>
          <w:shd w:val="clear" w:color="auto" w:fill="FFFFFF"/>
        </w:rPr>
        <w:t>muutmin</w:t>
      </w:r>
      <w:r>
        <w:rPr>
          <w:rFonts w:eastAsia="Calibri"/>
          <w:shd w:val="clear" w:color="auto" w:fill="FFFFFF"/>
        </w:rPr>
        <w:t>e</w:t>
      </w:r>
    </w:p>
    <w:p w14:paraId="30FC4A36" w14:textId="77777777" w:rsidR="005550E6" w:rsidRDefault="005550E6" w:rsidP="00410913">
      <w:pPr>
        <w:pStyle w:val="muudatustesissejuhatus"/>
        <w:spacing w:before="0" w:after="0"/>
        <w:rPr>
          <w:rFonts w:eastAsia="SimSun"/>
          <w:lang w:bidi="hi-IN"/>
        </w:rPr>
      </w:pPr>
    </w:p>
    <w:p w14:paraId="5B751B90" w14:textId="1F7D9CFD" w:rsidR="00CE4F25" w:rsidRPr="00C32C50" w:rsidRDefault="001F1C13" w:rsidP="00410913">
      <w:pPr>
        <w:pStyle w:val="muudatustesissejuhatus"/>
        <w:spacing w:before="0" w:after="0"/>
        <w:rPr>
          <w:rFonts w:eastAsia="SimSun"/>
          <w:lang w:bidi="hi-IN"/>
        </w:rPr>
      </w:pPr>
      <w:r>
        <w:rPr>
          <w:rFonts w:eastAsia="SimSun"/>
          <w:lang w:bidi="hi-IN"/>
        </w:rPr>
        <w:t>Maapõueseaduses</w:t>
      </w:r>
      <w:r w:rsidR="00CE4F25">
        <w:rPr>
          <w:rFonts w:eastAsia="SimSun"/>
          <w:lang w:bidi="hi-IN"/>
        </w:rPr>
        <w:t xml:space="preserve"> </w:t>
      </w:r>
      <w:r w:rsidR="00CE4F25" w:rsidRPr="00C32C50">
        <w:rPr>
          <w:rFonts w:eastAsia="SimSun"/>
          <w:lang w:bidi="hi-IN"/>
        </w:rPr>
        <w:t>tehakse</w:t>
      </w:r>
      <w:r w:rsidR="00CE4F25">
        <w:rPr>
          <w:rFonts w:eastAsia="SimSun"/>
          <w:lang w:bidi="hi-IN"/>
        </w:rPr>
        <w:t xml:space="preserve"> </w:t>
      </w:r>
      <w:r w:rsidR="00CE4F25" w:rsidRPr="00C32C50">
        <w:rPr>
          <w:rFonts w:eastAsia="SimSun"/>
          <w:lang w:bidi="hi-IN"/>
        </w:rPr>
        <w:t>järgmised</w:t>
      </w:r>
      <w:r w:rsidR="00CE4F25">
        <w:rPr>
          <w:rFonts w:eastAsia="SimSun"/>
          <w:lang w:bidi="hi-IN"/>
        </w:rPr>
        <w:t xml:space="preserve"> </w:t>
      </w:r>
      <w:r w:rsidR="00CE4F25" w:rsidRPr="00C32C50">
        <w:rPr>
          <w:rFonts w:eastAsia="SimSun"/>
          <w:lang w:bidi="hi-IN"/>
        </w:rPr>
        <w:t>muudatused:</w:t>
      </w:r>
    </w:p>
    <w:p w14:paraId="5D44D457" w14:textId="77777777" w:rsidR="005550E6" w:rsidRDefault="005550E6" w:rsidP="00410913">
      <w:pPr>
        <w:pStyle w:val="muutmisksk"/>
        <w:spacing w:before="0"/>
        <w:rPr>
          <w:rFonts w:eastAsia="SimSun"/>
          <w:b/>
          <w:lang w:bidi="hi-IN"/>
        </w:rPr>
      </w:pPr>
    </w:p>
    <w:p w14:paraId="674915EE" w14:textId="738806CA" w:rsidR="005C1601" w:rsidRDefault="00CE4F25" w:rsidP="00410913">
      <w:pPr>
        <w:pStyle w:val="muutmisksk"/>
        <w:spacing w:before="0"/>
        <w:rPr>
          <w:color w:val="202020"/>
          <w:shd w:val="clear" w:color="auto" w:fill="FFFFFF"/>
        </w:rPr>
      </w:pPr>
      <w:r w:rsidRPr="00064B98">
        <w:rPr>
          <w:rFonts w:eastAsia="SimSun"/>
          <w:b/>
          <w:lang w:bidi="hi-IN"/>
        </w:rPr>
        <w:t>1)</w:t>
      </w:r>
      <w:r w:rsidRPr="00064B98">
        <w:rPr>
          <w:rFonts w:eastAsia="SimSun"/>
          <w:lang w:bidi="hi-IN"/>
        </w:rPr>
        <w:t> </w:t>
      </w:r>
      <w:r w:rsidR="00EE1EBD" w:rsidRPr="00064B98">
        <w:rPr>
          <w:color w:val="202020"/>
          <w:shd w:val="clear" w:color="auto" w:fill="FFFFFF"/>
        </w:rPr>
        <w:t xml:space="preserve"> </w:t>
      </w:r>
      <w:r w:rsidR="005C1601" w:rsidRPr="005C1601">
        <w:rPr>
          <w:color w:val="202020"/>
          <w:shd w:val="clear" w:color="auto" w:fill="FFFFFF"/>
        </w:rPr>
        <w:t>paragrahvi 14 lõike 2</w:t>
      </w:r>
      <w:r w:rsidR="005C1601" w:rsidRPr="009C54F3">
        <w:rPr>
          <w:color w:val="202020"/>
          <w:shd w:val="clear" w:color="auto" w:fill="FFFFFF"/>
          <w:vertAlign w:val="superscript"/>
        </w:rPr>
        <w:t>1</w:t>
      </w:r>
      <w:r w:rsidR="005C1601" w:rsidRPr="005C1601">
        <w:rPr>
          <w:color w:val="202020"/>
          <w:shd w:val="clear" w:color="auto" w:fill="FFFFFF"/>
        </w:rPr>
        <w:t xml:space="preserve"> punktis 3 asendatakse sõna „muude“ sõnadega „</w:t>
      </w:r>
      <w:ins w:id="2" w:author="Merike Koppel - JUSTDIGI" w:date="2025-03-18T08:52:00Z" w16du:dateUtc="2025-03-18T06:52:00Z">
        <w:r w:rsidR="000103A4">
          <w:rPr>
            <w:color w:val="202020"/>
            <w:shd w:val="clear" w:color="auto" w:fill="FFFFFF"/>
          </w:rPr>
          <w:t xml:space="preserve">käesoleva lõike </w:t>
        </w:r>
      </w:ins>
      <w:r w:rsidR="005C1601" w:rsidRPr="005C1601">
        <w:rPr>
          <w:color w:val="202020"/>
          <w:shd w:val="clear" w:color="auto" w:fill="FFFFFF"/>
        </w:rPr>
        <w:t>punktides 1 ja 2 nimetamata“;</w:t>
      </w:r>
    </w:p>
    <w:p w14:paraId="08A0F6A1" w14:textId="77777777" w:rsidR="005C1601" w:rsidRDefault="005C1601" w:rsidP="00410913">
      <w:pPr>
        <w:pStyle w:val="muutmisksk"/>
        <w:spacing w:before="0"/>
        <w:rPr>
          <w:color w:val="202020"/>
          <w:shd w:val="clear" w:color="auto" w:fill="FFFFFF"/>
        </w:rPr>
      </w:pPr>
    </w:p>
    <w:p w14:paraId="61DA41AC" w14:textId="50463F93" w:rsidR="00EE1EBD" w:rsidRPr="00064B98" w:rsidRDefault="00BA295E" w:rsidP="00410913">
      <w:pPr>
        <w:pStyle w:val="muutmisksk"/>
        <w:spacing w:before="0"/>
        <w:rPr>
          <w:rFonts w:eastAsia="SimSun"/>
          <w:lang w:bidi="hi-IN"/>
        </w:rPr>
      </w:pPr>
      <w:r w:rsidRPr="009C54F3">
        <w:rPr>
          <w:b/>
          <w:bCs/>
        </w:rPr>
        <w:t>2)</w:t>
      </w:r>
      <w:r>
        <w:t xml:space="preserve"> </w:t>
      </w:r>
      <w:r w:rsidR="003177A1" w:rsidRPr="00064B98">
        <w:t xml:space="preserve">paragrahvi 14 </w:t>
      </w:r>
      <w:r w:rsidR="005550E6" w:rsidRPr="00064B98">
        <w:t xml:space="preserve">lõiget </w:t>
      </w:r>
      <w:r w:rsidR="003177A1" w:rsidRPr="00064B98">
        <w:rPr>
          <w:shd w:val="clear" w:color="auto" w:fill="FFFFFF"/>
        </w:rPr>
        <w:t>2</w:t>
      </w:r>
      <w:r w:rsidR="003177A1" w:rsidRPr="00064B98">
        <w:rPr>
          <w:bdr w:val="none" w:sz="0" w:space="0" w:color="auto" w:frame="1"/>
          <w:shd w:val="clear" w:color="auto" w:fill="FFFFFF"/>
          <w:vertAlign w:val="superscript"/>
        </w:rPr>
        <w:t>1</w:t>
      </w:r>
      <w:r w:rsidR="003177A1" w:rsidRPr="00064B98">
        <w:rPr>
          <w:shd w:val="clear" w:color="auto" w:fill="FFFFFF"/>
        </w:rPr>
        <w:t xml:space="preserve"> </w:t>
      </w:r>
      <w:r w:rsidR="005550E6" w:rsidRPr="00064B98">
        <w:t xml:space="preserve">täiendatakse </w:t>
      </w:r>
      <w:r w:rsidR="003177A1" w:rsidRPr="00064B98">
        <w:t>punkt</w:t>
      </w:r>
      <w:r w:rsidR="005550E6" w:rsidRPr="00064B98">
        <w:t>iga</w:t>
      </w:r>
      <w:r w:rsidR="003177A1" w:rsidRPr="00064B98">
        <w:t xml:space="preserve"> 4</w:t>
      </w:r>
      <w:r w:rsidR="003177A1" w:rsidRPr="00064B98">
        <w:rPr>
          <w:vertAlign w:val="superscript"/>
        </w:rPr>
        <w:t xml:space="preserve"> </w:t>
      </w:r>
      <w:r w:rsidR="003177A1" w:rsidRPr="00064B98">
        <w:t>järgmises sõnastuses</w:t>
      </w:r>
      <w:r w:rsidR="00EE1EBD" w:rsidRPr="00064B98">
        <w:rPr>
          <w:rFonts w:eastAsia="SimSun"/>
          <w:lang w:bidi="hi-IN"/>
        </w:rPr>
        <w:t>:</w:t>
      </w:r>
    </w:p>
    <w:p w14:paraId="5BFCC0CE" w14:textId="53041971" w:rsidR="003E19CE" w:rsidRDefault="00EE1EBD" w:rsidP="00410913">
      <w:pPr>
        <w:pStyle w:val="Normaallaadveeb"/>
        <w:shd w:val="clear" w:color="auto" w:fill="FFFFFF" w:themeFill="background1"/>
        <w:spacing w:before="0" w:beforeAutospacing="0" w:after="0" w:afterAutospacing="0"/>
        <w:jc w:val="both"/>
      </w:pPr>
      <w:r w:rsidRPr="00064B98">
        <w:rPr>
          <w:shd w:val="clear" w:color="auto" w:fill="FFFFFF"/>
        </w:rPr>
        <w:t>„</w:t>
      </w:r>
      <w:r w:rsidR="003177A1" w:rsidRPr="00064B98">
        <w:rPr>
          <w:shd w:val="clear" w:color="auto" w:fill="FFFFFF"/>
        </w:rPr>
        <w:t>4</w:t>
      </w:r>
      <w:r w:rsidRPr="00064B98">
        <w:t>)</w:t>
      </w:r>
      <w:r w:rsidR="00BD3101" w:rsidRPr="00064B98">
        <w:rPr>
          <w:shd w:val="clear" w:color="auto" w:fill="FFFFFF"/>
        </w:rPr>
        <w:t xml:space="preserve"> </w:t>
      </w:r>
      <w:r w:rsidR="003177A1" w:rsidRPr="00064B98">
        <w:rPr>
          <w:shd w:val="clear" w:color="auto" w:fill="FFFFFF"/>
        </w:rPr>
        <w:t xml:space="preserve">kehtiva kaevandamisloaga </w:t>
      </w:r>
      <w:commentRangeStart w:id="3"/>
      <w:r w:rsidR="003177A1" w:rsidRPr="00064B98">
        <w:rPr>
          <w:shd w:val="clear" w:color="auto" w:fill="FFFFFF"/>
        </w:rPr>
        <w:t>alal</w:t>
      </w:r>
      <w:r w:rsidR="00D57F35" w:rsidRPr="00064B98">
        <w:rPr>
          <w:shd w:val="clear" w:color="auto" w:fill="FFFFFF"/>
        </w:rPr>
        <w:t>e</w:t>
      </w:r>
      <w:commentRangeEnd w:id="3"/>
      <w:r w:rsidR="002A6DA8">
        <w:rPr>
          <w:rStyle w:val="Kommentaariviide"/>
          <w:rFonts w:asciiTheme="minorHAnsi" w:eastAsiaTheme="minorHAnsi" w:hAnsiTheme="minorHAnsi" w:cstheme="minorBidi"/>
          <w:kern w:val="2"/>
          <w:lang w:eastAsia="en-US"/>
          <w14:ligatures w14:val="standardContextual"/>
        </w:rPr>
        <w:commentReference w:id="3"/>
      </w:r>
      <w:r w:rsidR="003177A1" w:rsidRPr="00064B98">
        <w:rPr>
          <w:shd w:val="clear" w:color="auto" w:fill="FFFFFF"/>
        </w:rPr>
        <w:t>, kus maavara on ammendunud</w:t>
      </w:r>
      <w:r w:rsidR="00D14460">
        <w:rPr>
          <w:shd w:val="clear" w:color="auto" w:fill="FFFFFF"/>
        </w:rPr>
        <w:t xml:space="preserve"> </w:t>
      </w:r>
      <w:r w:rsidR="00D14460" w:rsidRPr="00462090">
        <w:rPr>
          <w:shd w:val="clear" w:color="auto" w:fill="FFFFFF"/>
        </w:rPr>
        <w:t>või</w:t>
      </w:r>
      <w:r w:rsidR="00D14460" w:rsidRPr="00462090">
        <w:rPr>
          <w:rFonts w:eastAsiaTheme="minorHAnsi"/>
          <w:kern w:val="2"/>
          <w:shd w:val="clear" w:color="auto" w:fill="FFFFFF"/>
          <w:lang w:eastAsia="en-US"/>
          <w14:ligatures w14:val="standardContextual"/>
        </w:rPr>
        <w:t xml:space="preserve"> </w:t>
      </w:r>
      <w:r w:rsidR="005C5358" w:rsidRPr="00462090">
        <w:rPr>
          <w:rFonts w:eastAsiaTheme="minorHAnsi"/>
          <w:kern w:val="2"/>
          <w:shd w:val="clear" w:color="auto" w:fill="FFFFFF"/>
          <w:lang w:eastAsia="en-US"/>
          <w14:ligatures w14:val="standardContextual"/>
        </w:rPr>
        <w:t xml:space="preserve">kus </w:t>
      </w:r>
      <w:r w:rsidR="00D14460" w:rsidRPr="00462090">
        <w:rPr>
          <w:shd w:val="clear" w:color="auto" w:fill="FFFFFF"/>
        </w:rPr>
        <w:t xml:space="preserve">asub </w:t>
      </w:r>
      <w:commentRangeStart w:id="4"/>
      <w:del w:id="5" w:author="Merike Koppel - JUSTDIGI" w:date="2025-03-18T08:56:00Z" w16du:dateUtc="2025-03-18T06:56:00Z">
        <w:r w:rsidR="00D14460" w:rsidRPr="00462090">
          <w:rPr>
            <w:shd w:val="clear" w:color="auto" w:fill="FFFFFF"/>
          </w:rPr>
          <w:delText>KeTS</w:delText>
        </w:r>
      </w:del>
      <w:ins w:id="6" w:author="Merike Koppel - JUSTDIGI" w:date="2025-03-18T08:56:00Z" w16du:dateUtc="2025-03-18T06:56:00Z">
        <w:r w:rsidR="00CB1D41">
          <w:rPr>
            <w:shd w:val="clear" w:color="auto" w:fill="FFFFFF"/>
          </w:rPr>
          <w:t>keskkonnatasude seaduse</w:t>
        </w:r>
        <w:commentRangeEnd w:id="4"/>
        <w:r w:rsidR="00CB1D41">
          <w:rPr>
            <w:rStyle w:val="Kommentaariviide"/>
            <w:rFonts w:asciiTheme="minorHAnsi" w:eastAsiaTheme="minorHAnsi" w:hAnsiTheme="minorHAnsi" w:cstheme="minorBidi"/>
            <w:kern w:val="2"/>
            <w:lang w:eastAsia="en-US"/>
            <w14:ligatures w14:val="standardContextual"/>
          </w:rPr>
          <w:commentReference w:id="4"/>
        </w:r>
      </w:ins>
      <w:r w:rsidR="00D14460" w:rsidRPr="00462090">
        <w:rPr>
          <w:shd w:val="clear" w:color="auto" w:fill="FFFFFF"/>
        </w:rPr>
        <w:t xml:space="preserve"> § 9</w:t>
      </w:r>
      <w:r w:rsidR="00D14460" w:rsidRPr="00462090">
        <w:rPr>
          <w:shd w:val="clear" w:color="auto" w:fill="FFFFFF"/>
          <w:vertAlign w:val="superscript"/>
        </w:rPr>
        <w:t>1</w:t>
      </w:r>
      <w:r w:rsidR="00D14460" w:rsidRPr="00462090">
        <w:rPr>
          <w:shd w:val="clear" w:color="auto" w:fill="FFFFFF"/>
        </w:rPr>
        <w:t xml:space="preserve"> </w:t>
      </w:r>
      <w:commentRangeStart w:id="7"/>
      <w:del w:id="8" w:author="Merike Koppel - JUSTDIGI" w:date="2025-03-18T08:56:00Z" w16du:dateUtc="2025-03-18T06:56:00Z">
        <w:r w:rsidR="00D14460" w:rsidRPr="00462090">
          <w:rPr>
            <w:shd w:val="clear" w:color="auto" w:fill="FFFFFF"/>
          </w:rPr>
          <w:delText xml:space="preserve">mõistes </w:delText>
        </w:r>
      </w:del>
      <w:ins w:id="9" w:author="Merike Koppel - JUSTDIGI" w:date="2025-03-18T08:56:00Z" w16du:dateUtc="2025-03-18T06:56:00Z">
        <w:r w:rsidR="00CB1D41">
          <w:rPr>
            <w:shd w:val="clear" w:color="auto" w:fill="FFFFFF"/>
          </w:rPr>
          <w:t>tähendus</w:t>
        </w:r>
        <w:r w:rsidR="00CB1D41" w:rsidRPr="00462090">
          <w:rPr>
            <w:shd w:val="clear" w:color="auto" w:fill="FFFFFF"/>
          </w:rPr>
          <w:t xml:space="preserve">es </w:t>
        </w:r>
        <w:commentRangeEnd w:id="7"/>
        <w:r w:rsidR="00CB1D41">
          <w:rPr>
            <w:rStyle w:val="Kommentaariviide"/>
            <w:rFonts w:asciiTheme="minorHAnsi" w:eastAsiaTheme="minorHAnsi" w:hAnsiTheme="minorHAnsi" w:cstheme="minorBidi"/>
            <w:kern w:val="2"/>
            <w:lang w:eastAsia="en-US"/>
            <w14:ligatures w14:val="standardContextual"/>
          </w:rPr>
          <w:commentReference w:id="7"/>
        </w:r>
      </w:ins>
      <w:r w:rsidR="00D14460" w:rsidRPr="00462090">
        <w:rPr>
          <w:shd w:val="clear" w:color="auto" w:fill="FFFFFF"/>
        </w:rPr>
        <w:t>energeetilisi maavarasid</w:t>
      </w:r>
      <w:r w:rsidR="003177A1" w:rsidRPr="008359A7">
        <w:rPr>
          <w:shd w:val="clear" w:color="auto" w:fill="FFFFFF"/>
        </w:rPr>
        <w:t>,</w:t>
      </w:r>
      <w:r w:rsidR="003177A1" w:rsidRPr="00064B98">
        <w:rPr>
          <w:shd w:val="clear" w:color="auto" w:fill="FFFFFF"/>
        </w:rPr>
        <w:t xml:space="preserve"> kui kaevandamisloa omaja </w:t>
      </w:r>
      <w:r w:rsidR="005550E6" w:rsidRPr="00064B98">
        <w:t xml:space="preserve">on </w:t>
      </w:r>
      <w:r w:rsidR="0044537D" w:rsidRPr="00064B98">
        <w:t>kirjalikult</w:t>
      </w:r>
      <w:r w:rsidR="008723EF" w:rsidRPr="00064B98">
        <w:t xml:space="preserve"> kinnitanud</w:t>
      </w:r>
      <w:r w:rsidR="003177A1" w:rsidRPr="00064B98">
        <w:rPr>
          <w:shd w:val="clear" w:color="auto" w:fill="FFFFFF"/>
        </w:rPr>
        <w:t>, et</w:t>
      </w:r>
      <w:r w:rsidR="003177A1" w:rsidRPr="00064B98">
        <w:t xml:space="preserve"> </w:t>
      </w:r>
      <w:commentRangeStart w:id="10"/>
      <w:r w:rsidR="003177A1" w:rsidRPr="00064B98">
        <w:t>taotletavat ala</w:t>
      </w:r>
      <w:commentRangeEnd w:id="10"/>
      <w:r w:rsidR="00560805">
        <w:rPr>
          <w:rStyle w:val="Kommentaariviide"/>
          <w:rFonts w:asciiTheme="minorHAnsi" w:eastAsiaTheme="minorHAnsi" w:hAnsiTheme="minorHAnsi" w:cstheme="minorBidi"/>
          <w:kern w:val="2"/>
          <w:lang w:eastAsia="en-US"/>
          <w14:ligatures w14:val="standardContextual"/>
        </w:rPr>
        <w:commentReference w:id="10"/>
      </w:r>
      <w:r w:rsidR="003177A1" w:rsidRPr="00064B98">
        <w:t xml:space="preserve"> kaevandamiseks ei kasutat</w:t>
      </w:r>
      <w:commentRangeStart w:id="11"/>
      <w:r w:rsidR="003177A1" w:rsidRPr="00064B98">
        <w:t>a</w:t>
      </w:r>
      <w:ins w:id="12" w:author="Merike Koppel - JUSTDIGI" w:date="2025-03-18T08:57:00Z" w16du:dateUtc="2025-03-18T06:57:00Z">
        <w:r w:rsidR="00F0251D">
          <w:t>,</w:t>
        </w:r>
      </w:ins>
      <w:r w:rsidR="003177A1" w:rsidRPr="00064B98">
        <w:t xml:space="preserve"> </w:t>
      </w:r>
      <w:commentRangeEnd w:id="11"/>
      <w:r w:rsidR="00F0251D">
        <w:rPr>
          <w:rStyle w:val="Kommentaariviide"/>
          <w:rFonts w:asciiTheme="minorHAnsi" w:eastAsiaTheme="minorHAnsi" w:hAnsiTheme="minorHAnsi" w:cstheme="minorBidi"/>
          <w:kern w:val="2"/>
          <w:lang w:eastAsia="en-US"/>
          <w14:ligatures w14:val="standardContextual"/>
        </w:rPr>
        <w:commentReference w:id="11"/>
      </w:r>
      <w:r w:rsidR="003177A1" w:rsidRPr="00064B98">
        <w:t>ja</w:t>
      </w:r>
      <w:r w:rsidR="00D57F35" w:rsidRPr="00064B98">
        <w:t xml:space="preserve"> on</w:t>
      </w:r>
      <w:r w:rsidR="003177A1" w:rsidRPr="00064B98">
        <w:t xml:space="preserve"> </w:t>
      </w:r>
      <w:r w:rsidR="005550E6" w:rsidRPr="00064B98">
        <w:t xml:space="preserve">nõustunud </w:t>
      </w:r>
      <w:r w:rsidR="00D57F35" w:rsidRPr="00064B98">
        <w:t xml:space="preserve">ala </w:t>
      </w:r>
      <w:r w:rsidR="003177A1" w:rsidRPr="00064B98">
        <w:t>maakasutusõiguse muutmisega</w:t>
      </w:r>
      <w:r w:rsidR="00E605E0">
        <w:t xml:space="preserve">, </w:t>
      </w:r>
      <w:r w:rsidR="005C1601" w:rsidRPr="005C1601">
        <w:t xml:space="preserve">tegevusega on nõustunud Kliimaministeerium, juhul kui ta ei ole käesolevas lõikes sätestatud loa </w:t>
      </w:r>
      <w:commentRangeStart w:id="13"/>
      <w:r w:rsidR="005C1601" w:rsidRPr="005C1601">
        <w:t>andja</w:t>
      </w:r>
      <w:del w:id="14" w:author="Merike Koppel - JUSTDIGI" w:date="2025-03-18T08:57:00Z" w16du:dateUtc="2025-03-18T06:57:00Z">
        <w:r w:rsidR="005C1601" w:rsidRPr="005C1601">
          <w:delText>ks</w:delText>
        </w:r>
      </w:del>
      <w:r w:rsidR="005C1601" w:rsidRPr="005C1601">
        <w:t>,</w:t>
      </w:r>
      <w:commentRangeEnd w:id="13"/>
      <w:r w:rsidR="009919EC">
        <w:rPr>
          <w:rStyle w:val="Kommentaariviide"/>
          <w:rFonts w:asciiTheme="minorHAnsi" w:eastAsiaTheme="minorHAnsi" w:hAnsiTheme="minorHAnsi" w:cstheme="minorBidi"/>
          <w:kern w:val="2"/>
          <w:lang w:eastAsia="en-US"/>
          <w14:ligatures w14:val="standardContextual"/>
        </w:rPr>
        <w:commentReference w:id="13"/>
      </w:r>
      <w:r w:rsidR="005C1601" w:rsidRPr="005C1601">
        <w:t xml:space="preserve"> ning kui tegevus ei ole vastuolus riigi energiapoliitikaga, </w:t>
      </w:r>
      <w:commentRangeStart w:id="15"/>
      <w:r w:rsidR="005C1601" w:rsidRPr="005C1601">
        <w:t>tähtajaliselt</w:t>
      </w:r>
      <w:commentRangeEnd w:id="15"/>
      <w:r w:rsidR="00285C88">
        <w:rPr>
          <w:rStyle w:val="Kommentaariviide"/>
          <w:rFonts w:asciiTheme="minorHAnsi" w:eastAsiaTheme="minorHAnsi" w:hAnsiTheme="minorHAnsi" w:cstheme="minorBidi"/>
          <w:kern w:val="2"/>
          <w:lang w:eastAsia="en-US"/>
          <w14:ligatures w14:val="standardContextual"/>
        </w:rPr>
        <w:commentReference w:id="15"/>
      </w:r>
      <w:r w:rsidR="005C1601" w:rsidRPr="005C1601">
        <w:t xml:space="preserve"> kuni 50 aastaks.</w:t>
      </w:r>
      <w:commentRangeStart w:id="16"/>
      <w:del w:id="17" w:author="Merike Koppel - JUSTDIGI" w:date="2025-03-18T08:58:00Z" w16du:dateUtc="2025-03-18T06:58:00Z">
        <w:r w:rsidR="002D013B" w:rsidDel="009919EC">
          <w:rPr>
            <w:rStyle w:val="cf11"/>
            <w:rFonts w:ascii="Times New Roman" w:hAnsi="Times New Roman" w:cs="Times New Roman"/>
            <w:color w:val="auto"/>
            <w:sz w:val="24"/>
            <w:szCs w:val="24"/>
          </w:rPr>
          <w:delText>;</w:delText>
        </w:r>
      </w:del>
      <w:commentRangeEnd w:id="16"/>
      <w:r w:rsidR="009919EC">
        <w:rPr>
          <w:rStyle w:val="Kommentaariviide"/>
          <w:rFonts w:asciiTheme="minorHAnsi" w:eastAsiaTheme="minorHAnsi" w:hAnsiTheme="minorHAnsi" w:cstheme="minorBidi"/>
          <w:kern w:val="2"/>
          <w:lang w:eastAsia="en-US"/>
          <w14:ligatures w14:val="standardContextual"/>
        </w:rPr>
        <w:commentReference w:id="16"/>
      </w:r>
      <w:r w:rsidR="0058458C" w:rsidRPr="00064B98">
        <w:t>“</w:t>
      </w:r>
      <w:r w:rsidR="005550E6" w:rsidRPr="00064B98">
        <w:t>;</w:t>
      </w:r>
    </w:p>
    <w:p w14:paraId="0FAE651E" w14:textId="77777777" w:rsidR="002D013B" w:rsidRDefault="002D013B" w:rsidP="00410913">
      <w:pPr>
        <w:pStyle w:val="Normaallaadveeb"/>
        <w:shd w:val="clear" w:color="auto" w:fill="FFFFFF" w:themeFill="background1"/>
        <w:spacing w:before="0" w:beforeAutospacing="0" w:after="0" w:afterAutospacing="0"/>
        <w:jc w:val="both"/>
      </w:pPr>
    </w:p>
    <w:p w14:paraId="2551A6E2" w14:textId="0A4A144C" w:rsidR="00413C61" w:rsidRDefault="00BA295E" w:rsidP="00410913">
      <w:pPr>
        <w:pStyle w:val="Normaallaadveeb"/>
        <w:shd w:val="clear" w:color="auto" w:fill="FFFFFF" w:themeFill="background1"/>
        <w:spacing w:before="0" w:beforeAutospacing="0" w:after="0" w:afterAutospacing="0"/>
        <w:jc w:val="both"/>
      </w:pPr>
      <w:r>
        <w:rPr>
          <w:b/>
          <w:bCs/>
        </w:rPr>
        <w:t>3</w:t>
      </w:r>
      <w:r w:rsidR="00413C61" w:rsidRPr="008230B8">
        <w:rPr>
          <w:b/>
          <w:bCs/>
        </w:rPr>
        <w:t>)</w:t>
      </w:r>
      <w:r w:rsidR="00413C61">
        <w:t xml:space="preserve"> paragrahvi 14 täiendatakse lõikega 2</w:t>
      </w:r>
      <w:r w:rsidR="00413C61" w:rsidRPr="008230B8">
        <w:rPr>
          <w:vertAlign w:val="superscript"/>
        </w:rPr>
        <w:t>2</w:t>
      </w:r>
      <w:r w:rsidR="00413C61">
        <w:t xml:space="preserve"> järgmises sõnastuses:</w:t>
      </w:r>
    </w:p>
    <w:p w14:paraId="11E9A7BA" w14:textId="3C45C155" w:rsidR="002D013B" w:rsidRDefault="00413C61" w:rsidP="00410913">
      <w:pPr>
        <w:pStyle w:val="Normaallaadveeb"/>
        <w:shd w:val="clear" w:color="auto" w:fill="FFFFFF" w:themeFill="background1"/>
        <w:spacing w:before="0" w:beforeAutospacing="0" w:after="0" w:afterAutospacing="0"/>
        <w:jc w:val="both"/>
      </w:pPr>
      <w:r>
        <w:t>„</w:t>
      </w:r>
      <w:r w:rsidR="00015EF9">
        <w:t>(2</w:t>
      </w:r>
      <w:r w:rsidR="00015EF9">
        <w:rPr>
          <w:vertAlign w:val="superscript"/>
        </w:rPr>
        <w:t>2</w:t>
      </w:r>
      <w:r w:rsidR="002D013B">
        <w:t xml:space="preserve">) </w:t>
      </w:r>
      <w:r w:rsidR="005C5358">
        <w:t>K</w:t>
      </w:r>
      <w:r w:rsidR="002D013B">
        <w:t>äesoleva paragrahvi lõi</w:t>
      </w:r>
      <w:r w:rsidR="00015EF9">
        <w:t>ke 2</w:t>
      </w:r>
      <w:r w:rsidR="00015EF9" w:rsidRPr="008230B8">
        <w:rPr>
          <w:vertAlign w:val="superscript"/>
        </w:rPr>
        <w:t>1</w:t>
      </w:r>
      <w:r w:rsidR="00015EF9">
        <w:t xml:space="preserve"> punktis 4 sätestatut</w:t>
      </w:r>
      <w:r w:rsidR="002D013B">
        <w:t xml:space="preserve"> </w:t>
      </w:r>
      <w:bookmarkStart w:id="18" w:name="_Hlk190682748"/>
      <w:r w:rsidR="002D013B">
        <w:t xml:space="preserve">ei kohaldata allmaakaevandamise korral </w:t>
      </w:r>
      <w:commentRangeStart w:id="19"/>
      <w:r w:rsidR="00015EF9">
        <w:t xml:space="preserve">ammendamata </w:t>
      </w:r>
      <w:ins w:id="20" w:author="Merike Koppel - JUSTDIGI" w:date="2025-03-19T08:28:00Z" w16du:dateUtc="2025-03-19T06:28:00Z">
        <w:r w:rsidR="00DC46F7">
          <w:t xml:space="preserve">maavaraga </w:t>
        </w:r>
      </w:ins>
      <w:r w:rsidR="00015EF9">
        <w:t>mäeeraldisele</w:t>
      </w:r>
      <w:commentRangeEnd w:id="19"/>
      <w:r w:rsidR="001212B6">
        <w:rPr>
          <w:rStyle w:val="Kommentaariviide"/>
          <w:rFonts w:asciiTheme="minorHAnsi" w:eastAsiaTheme="minorHAnsi" w:hAnsiTheme="minorHAnsi" w:cstheme="minorBidi"/>
          <w:kern w:val="2"/>
          <w:lang w:eastAsia="en-US"/>
          <w14:ligatures w14:val="standardContextual"/>
        </w:rPr>
        <w:commentReference w:id="19"/>
      </w:r>
      <w:r w:rsidR="00015EF9">
        <w:t xml:space="preserve"> ja selle teenindusmaale</w:t>
      </w:r>
      <w:bookmarkEnd w:id="18"/>
      <w:r w:rsidR="00015EF9">
        <w:t>.“;</w:t>
      </w:r>
    </w:p>
    <w:p w14:paraId="42D82BA3" w14:textId="77777777" w:rsidR="00837969" w:rsidRDefault="00837969" w:rsidP="00410913">
      <w:pPr>
        <w:pStyle w:val="Normaallaadveeb"/>
        <w:shd w:val="clear" w:color="auto" w:fill="FFFFFF" w:themeFill="background1"/>
        <w:spacing w:before="0" w:beforeAutospacing="0" w:after="0" w:afterAutospacing="0"/>
        <w:jc w:val="both"/>
      </w:pPr>
    </w:p>
    <w:p w14:paraId="0AA097A3" w14:textId="444F0A73" w:rsidR="00837969" w:rsidRDefault="00BA295E" w:rsidP="00410913">
      <w:pPr>
        <w:pStyle w:val="Normaallaadveeb"/>
        <w:shd w:val="clear" w:color="auto" w:fill="FFFFFF" w:themeFill="background1"/>
        <w:spacing w:before="0" w:beforeAutospacing="0" w:after="0" w:afterAutospacing="0"/>
        <w:jc w:val="both"/>
      </w:pPr>
      <w:r>
        <w:rPr>
          <w:b/>
          <w:bCs/>
        </w:rPr>
        <w:t>4</w:t>
      </w:r>
      <w:r w:rsidR="00837969" w:rsidRPr="00BC2287">
        <w:rPr>
          <w:b/>
          <w:bCs/>
        </w:rPr>
        <w:t>)</w:t>
      </w:r>
      <w:r w:rsidR="00837969">
        <w:t xml:space="preserve"> paragrahvi 66 lõike 1 punkt 5 muudetakse ja sõnastatakse järgmiselt:</w:t>
      </w:r>
    </w:p>
    <w:p w14:paraId="0CA99216" w14:textId="59896C63" w:rsidR="00837969" w:rsidRDefault="00837969" w:rsidP="00410913">
      <w:pPr>
        <w:pStyle w:val="Normaallaadveeb"/>
        <w:shd w:val="clear" w:color="auto" w:fill="FFFFFF" w:themeFill="background1"/>
        <w:spacing w:before="0" w:beforeAutospacing="0" w:after="0" w:afterAutospacing="0"/>
        <w:jc w:val="both"/>
      </w:pPr>
      <w:r>
        <w:t>„</w:t>
      </w:r>
      <w:r w:rsidRPr="00837969">
        <w:t xml:space="preserve">5) kaevandamisloa omaja </w:t>
      </w:r>
      <w:commentRangeStart w:id="21"/>
      <w:r w:rsidRPr="00837969">
        <w:t xml:space="preserve">taotleb </w:t>
      </w:r>
      <w:bookmarkStart w:id="22" w:name="_Hlk180756005"/>
      <w:r w:rsidR="00C26404" w:rsidRPr="00837969">
        <w:t xml:space="preserve">mäeeraldise või teenindusmaa pindala vähendamist </w:t>
      </w:r>
      <w:bookmarkEnd w:id="22"/>
      <w:r w:rsidRPr="00837969">
        <w:t xml:space="preserve">pärast kaevandatud maa korrastamise kohustuse täidetuks tunnistamist </w:t>
      </w:r>
      <w:commentRangeEnd w:id="21"/>
      <w:r w:rsidR="00197857">
        <w:rPr>
          <w:rStyle w:val="Kommentaariviide"/>
          <w:rFonts w:asciiTheme="minorHAnsi" w:eastAsiaTheme="minorHAnsi" w:hAnsiTheme="minorHAnsi" w:cstheme="minorBidi"/>
          <w:kern w:val="2"/>
          <w:lang w:eastAsia="en-US"/>
          <w14:ligatures w14:val="standardContextual"/>
        </w:rPr>
        <w:commentReference w:id="21"/>
      </w:r>
      <w:r>
        <w:t xml:space="preserve">või </w:t>
      </w:r>
      <w:r w:rsidR="00E027DC">
        <w:t xml:space="preserve">kui kaevandamiseks kasutada antud </w:t>
      </w:r>
      <w:commentRangeStart w:id="23"/>
      <w:r w:rsidR="00C26404">
        <w:t>maa-</w:t>
      </w:r>
      <w:r w:rsidR="00E027DC">
        <w:t>ala on vähendatud</w:t>
      </w:r>
      <w:commentRangeEnd w:id="23"/>
      <w:r w:rsidR="001212B6">
        <w:rPr>
          <w:rStyle w:val="Kommentaariviide"/>
          <w:rFonts w:asciiTheme="minorHAnsi" w:eastAsiaTheme="minorHAnsi" w:hAnsiTheme="minorHAnsi" w:cstheme="minorBidi"/>
          <w:kern w:val="2"/>
          <w:lang w:eastAsia="en-US"/>
          <w14:ligatures w14:val="standardContextual"/>
        </w:rPr>
        <w:commentReference w:id="23"/>
      </w:r>
      <w:r w:rsidR="00E027DC">
        <w:t xml:space="preserve"> käesoleva seaduse</w:t>
      </w:r>
      <w:r w:rsidR="00C82A30">
        <w:t xml:space="preserve"> </w:t>
      </w:r>
      <w:r w:rsidR="00E027DC">
        <w:t xml:space="preserve">§ </w:t>
      </w:r>
      <w:r w:rsidR="008F791E">
        <w:t>90 l</w:t>
      </w:r>
      <w:r w:rsidR="00C26404">
        <w:t>õike</w:t>
      </w:r>
      <w:r w:rsidR="008F791E">
        <w:t xml:space="preserve"> 5</w:t>
      </w:r>
      <w:r w:rsidR="008F791E" w:rsidRPr="00BC2287">
        <w:rPr>
          <w:vertAlign w:val="superscript"/>
        </w:rPr>
        <w:t>1</w:t>
      </w:r>
      <w:r w:rsidR="00E027DC">
        <w:t xml:space="preserve"> kohaselt ja hoonestusõiguse omaja on saanud taastuvenergia ehitise ehitamiseks ehitusloa</w:t>
      </w:r>
      <w:r w:rsidRPr="00837969">
        <w:t>.</w:t>
      </w:r>
      <w:r w:rsidR="00E027DC">
        <w:t>“;</w:t>
      </w:r>
    </w:p>
    <w:p w14:paraId="59EF65A2" w14:textId="77777777" w:rsidR="00837969" w:rsidRDefault="00837969" w:rsidP="00410913">
      <w:pPr>
        <w:pStyle w:val="Normaallaadveeb"/>
        <w:shd w:val="clear" w:color="auto" w:fill="FFFFFF" w:themeFill="background1"/>
        <w:spacing w:before="0" w:beforeAutospacing="0" w:after="0" w:afterAutospacing="0"/>
        <w:jc w:val="both"/>
      </w:pPr>
    </w:p>
    <w:p w14:paraId="59325854" w14:textId="2750C5B4" w:rsidR="00837969" w:rsidRDefault="00BA295E" w:rsidP="00410913">
      <w:pPr>
        <w:pStyle w:val="Normaallaadveeb"/>
        <w:shd w:val="clear" w:color="auto" w:fill="FFFFFF" w:themeFill="background1"/>
        <w:spacing w:before="0" w:beforeAutospacing="0" w:after="0" w:afterAutospacing="0"/>
        <w:jc w:val="both"/>
      </w:pPr>
      <w:r>
        <w:rPr>
          <w:b/>
          <w:bCs/>
        </w:rPr>
        <w:t>5</w:t>
      </w:r>
      <w:r w:rsidR="00E027DC" w:rsidRPr="00BC2287">
        <w:rPr>
          <w:b/>
          <w:bCs/>
        </w:rPr>
        <w:t>)</w:t>
      </w:r>
      <w:r w:rsidR="00E027DC">
        <w:t xml:space="preserve"> paragrahvi 66 lõiget 2 täiendatakse punktiga 3</w:t>
      </w:r>
      <w:r w:rsidR="00E027DC" w:rsidRPr="00BC2287">
        <w:rPr>
          <w:vertAlign w:val="superscript"/>
        </w:rPr>
        <w:t>1</w:t>
      </w:r>
      <w:r w:rsidR="00837969">
        <w:t xml:space="preserve"> järgmises sõnastuses:</w:t>
      </w:r>
    </w:p>
    <w:p w14:paraId="7C41D9A2" w14:textId="21A4485E" w:rsidR="00837969" w:rsidRDefault="00837969" w:rsidP="00410913">
      <w:pPr>
        <w:pStyle w:val="Normaallaadveeb"/>
        <w:shd w:val="clear" w:color="auto" w:fill="FFFFFF" w:themeFill="background1"/>
        <w:spacing w:before="0" w:beforeAutospacing="0" w:after="0" w:afterAutospacing="0"/>
        <w:jc w:val="both"/>
      </w:pPr>
      <w:r>
        <w:t>„</w:t>
      </w:r>
      <w:r w:rsidR="00E027DC">
        <w:t>3</w:t>
      </w:r>
      <w:r w:rsidR="00E027DC" w:rsidRPr="00BC2287">
        <w:rPr>
          <w:vertAlign w:val="superscript"/>
        </w:rPr>
        <w:t>1</w:t>
      </w:r>
      <w:r>
        <w:t xml:space="preserve">) </w:t>
      </w:r>
      <w:bookmarkStart w:id="24" w:name="_Hlk180756486"/>
      <w:r w:rsidR="00E027DC">
        <w:t xml:space="preserve">kaevandamisloa tingimuste muutmist seoses </w:t>
      </w:r>
      <w:r w:rsidR="00E027DC" w:rsidRPr="00E027DC">
        <w:t>kaevandamiseks kasutada antud ala vähenda</w:t>
      </w:r>
      <w:r w:rsidR="00E027DC">
        <w:t>misega</w:t>
      </w:r>
      <w:r w:rsidR="00E027DC" w:rsidRPr="00E027DC">
        <w:t xml:space="preserve"> </w:t>
      </w:r>
      <w:r w:rsidR="00E027DC">
        <w:t>käesoleva seaduse §</w:t>
      </w:r>
      <w:r w:rsidR="00D539A7">
        <w:t xml:space="preserve"> </w:t>
      </w:r>
      <w:r w:rsidR="008F791E">
        <w:t>90 l</w:t>
      </w:r>
      <w:r w:rsidR="00C26404">
        <w:t>õike</w:t>
      </w:r>
      <w:r w:rsidR="008F791E">
        <w:t xml:space="preserve"> 5</w:t>
      </w:r>
      <w:r w:rsidR="008F791E" w:rsidRPr="00BC2287">
        <w:rPr>
          <w:vertAlign w:val="superscript"/>
        </w:rPr>
        <w:t>1</w:t>
      </w:r>
      <w:r w:rsidR="00E027DC" w:rsidRPr="00E027DC">
        <w:t xml:space="preserve"> kohaselt</w:t>
      </w:r>
      <w:r w:rsidR="00E027DC">
        <w:t>, kui</w:t>
      </w:r>
      <w:r w:rsidR="00E027DC" w:rsidRPr="00E027DC">
        <w:t xml:space="preserve"> hoonestusõiguse omaja on saanud taastuvenergia ehitise ehitamiseks ehitusloa</w:t>
      </w:r>
      <w:bookmarkEnd w:id="24"/>
      <w:r w:rsidR="00E027DC">
        <w:t>;“;</w:t>
      </w:r>
    </w:p>
    <w:p w14:paraId="6FC7C202" w14:textId="77777777" w:rsidR="00C26404" w:rsidRDefault="00C26404" w:rsidP="00410913">
      <w:pPr>
        <w:pStyle w:val="Normaallaadveeb"/>
        <w:shd w:val="clear" w:color="auto" w:fill="FFFFFF" w:themeFill="background1"/>
        <w:spacing w:before="0" w:beforeAutospacing="0" w:after="0" w:afterAutospacing="0"/>
        <w:jc w:val="both"/>
      </w:pPr>
    </w:p>
    <w:p w14:paraId="1CFD11DD" w14:textId="60BD61C1" w:rsidR="00C26404" w:rsidRDefault="00BA295E" w:rsidP="00410913">
      <w:pPr>
        <w:pStyle w:val="Normaallaadveeb"/>
        <w:shd w:val="clear" w:color="auto" w:fill="FFFFFF" w:themeFill="background1"/>
        <w:spacing w:before="0" w:beforeAutospacing="0" w:after="0" w:afterAutospacing="0"/>
        <w:jc w:val="both"/>
      </w:pPr>
      <w:r>
        <w:rPr>
          <w:b/>
          <w:bCs/>
        </w:rPr>
        <w:t>6</w:t>
      </w:r>
      <w:r w:rsidR="00C26404" w:rsidRPr="00BC2287">
        <w:rPr>
          <w:b/>
          <w:bCs/>
        </w:rPr>
        <w:t>)</w:t>
      </w:r>
      <w:r w:rsidR="00C26404">
        <w:t xml:space="preserve"> paragrahvi 66 lõiget 3 täiendatakse punktiga 6 järgmises sõnastuses:</w:t>
      </w:r>
    </w:p>
    <w:p w14:paraId="3102D032" w14:textId="2B09926D" w:rsidR="00C26404" w:rsidRPr="00064B98" w:rsidRDefault="00C26404" w:rsidP="00410913">
      <w:pPr>
        <w:pStyle w:val="Normaallaadveeb"/>
        <w:shd w:val="clear" w:color="auto" w:fill="FFFFFF" w:themeFill="background1"/>
        <w:spacing w:before="0" w:beforeAutospacing="0" w:after="0" w:afterAutospacing="0"/>
        <w:jc w:val="both"/>
        <w:rPr>
          <w:b/>
          <w:bCs/>
        </w:rPr>
      </w:pPr>
      <w:r>
        <w:t xml:space="preserve">„6) </w:t>
      </w:r>
      <w:bookmarkStart w:id="25" w:name="_Hlk180756921"/>
      <w:commentRangeStart w:id="26"/>
      <w:r w:rsidRPr="00C26404">
        <w:t>kaevandamisloa tingimuste muutmis</w:t>
      </w:r>
      <w:r>
        <w:t>e</w:t>
      </w:r>
      <w:ins w:id="27" w:author="Merike Koppel - JUSTDIGI" w:date="2025-03-18T09:01:00Z" w16du:dateUtc="2025-03-18T07:01:00Z">
        <w:r w:rsidR="003E4270">
          <w:t xml:space="preserve"> korra</w:t>
        </w:r>
      </w:ins>
      <w:r>
        <w:t>l</w:t>
      </w:r>
      <w:r w:rsidRPr="00C26404">
        <w:t xml:space="preserve"> </w:t>
      </w:r>
      <w:commentRangeEnd w:id="26"/>
      <w:r w:rsidR="000F0E1A">
        <w:rPr>
          <w:rStyle w:val="Kommentaariviide"/>
          <w:rFonts w:asciiTheme="minorHAnsi" w:eastAsiaTheme="minorHAnsi" w:hAnsiTheme="minorHAnsi" w:cstheme="minorBidi"/>
          <w:kern w:val="2"/>
          <w:lang w:eastAsia="en-US"/>
          <w14:ligatures w14:val="standardContextual"/>
        </w:rPr>
        <w:commentReference w:id="26"/>
      </w:r>
      <w:r w:rsidRPr="00C26404">
        <w:t xml:space="preserve">seoses kaevandamiseks kasutada antud ala vähendamisega käesoleva seaduse </w:t>
      </w:r>
      <w:r>
        <w:t xml:space="preserve">§ </w:t>
      </w:r>
      <w:r w:rsidRPr="00C26404">
        <w:t>90 lõike</w:t>
      </w:r>
      <w:del w:id="28" w:author="Merike Koppel - JUSTDIGI" w:date="2025-03-18T09:01:00Z" w16du:dateUtc="2025-03-18T07:01:00Z">
        <w:r w:rsidRPr="00C26404">
          <w:delText>g</w:delText>
        </w:r>
        <w:r>
          <w:delText>a</w:delText>
        </w:r>
      </w:del>
      <w:r w:rsidRPr="00C26404">
        <w:t xml:space="preserve"> 5</w:t>
      </w:r>
      <w:r w:rsidRPr="00BC2287">
        <w:rPr>
          <w:vertAlign w:val="superscript"/>
        </w:rPr>
        <w:t>1</w:t>
      </w:r>
      <w:r w:rsidRPr="00C26404">
        <w:t xml:space="preserve"> kohaselt</w:t>
      </w:r>
      <w:bookmarkEnd w:id="25"/>
      <w:r>
        <w:t>.“;</w:t>
      </w:r>
    </w:p>
    <w:p w14:paraId="3B606AA1" w14:textId="77777777" w:rsidR="005550E6" w:rsidRPr="00064B98" w:rsidRDefault="005550E6" w:rsidP="00410913">
      <w:pPr>
        <w:pStyle w:val="muutmisksk"/>
        <w:spacing w:before="0"/>
        <w:rPr>
          <w:rFonts w:eastAsia="SimSun"/>
          <w:b/>
          <w:bCs/>
          <w:lang w:bidi="hi-IN"/>
        </w:rPr>
      </w:pPr>
    </w:p>
    <w:p w14:paraId="78388D8B" w14:textId="5C5C215F" w:rsidR="00490292" w:rsidRDefault="00BA295E" w:rsidP="00490292">
      <w:pPr>
        <w:pStyle w:val="muutmisksk"/>
        <w:spacing w:before="0"/>
        <w:rPr>
          <w:rFonts w:eastAsia="SimSun"/>
          <w:lang w:bidi="hi-IN"/>
        </w:rPr>
      </w:pPr>
      <w:r>
        <w:rPr>
          <w:rFonts w:eastAsia="SimSun"/>
          <w:b/>
          <w:bCs/>
          <w:lang w:bidi="hi-IN"/>
        </w:rPr>
        <w:t>7</w:t>
      </w:r>
      <w:r w:rsidR="00F81B3D" w:rsidRPr="00064B98">
        <w:rPr>
          <w:rFonts w:eastAsia="SimSun"/>
          <w:b/>
          <w:bCs/>
          <w:lang w:bidi="hi-IN"/>
        </w:rPr>
        <w:t>)</w:t>
      </w:r>
      <w:r w:rsidR="00F81B3D" w:rsidRPr="00064B98">
        <w:rPr>
          <w:rFonts w:eastAsia="SimSun"/>
          <w:lang w:bidi="hi-IN"/>
        </w:rPr>
        <w:t xml:space="preserve"> </w:t>
      </w:r>
      <w:r w:rsidR="00CE4F25" w:rsidRPr="00064B98">
        <w:rPr>
          <w:rFonts w:eastAsia="SimSun"/>
          <w:lang w:bidi="hi-IN"/>
        </w:rPr>
        <w:t>paragrahv</w:t>
      </w:r>
      <w:r w:rsidR="00E55DD8" w:rsidRPr="00064B98">
        <w:rPr>
          <w:rFonts w:eastAsia="SimSun"/>
          <w:lang w:bidi="hi-IN"/>
        </w:rPr>
        <w:t>i</w:t>
      </w:r>
      <w:r w:rsidR="00CE4F25" w:rsidRPr="00064B98">
        <w:rPr>
          <w:rFonts w:eastAsia="SimSun"/>
          <w:lang w:bidi="hi-IN"/>
        </w:rPr>
        <w:t xml:space="preserve"> </w:t>
      </w:r>
      <w:r w:rsidR="001F1C13" w:rsidRPr="00064B98">
        <w:rPr>
          <w:rFonts w:eastAsia="SimSun"/>
          <w:lang w:bidi="hi-IN"/>
        </w:rPr>
        <w:t xml:space="preserve">80 täiendatakse </w:t>
      </w:r>
      <w:r w:rsidR="00C92B9B" w:rsidRPr="00064B98">
        <w:rPr>
          <w:rFonts w:eastAsia="SimSun"/>
          <w:lang w:bidi="hi-IN"/>
        </w:rPr>
        <w:t>lõi</w:t>
      </w:r>
      <w:r w:rsidR="00C92B9B">
        <w:rPr>
          <w:rFonts w:eastAsia="SimSun"/>
          <w:lang w:bidi="hi-IN"/>
        </w:rPr>
        <w:t>getega</w:t>
      </w:r>
      <w:r w:rsidR="00C92B9B" w:rsidRPr="00064B98">
        <w:rPr>
          <w:rFonts w:eastAsia="SimSun"/>
          <w:lang w:bidi="hi-IN"/>
        </w:rPr>
        <w:t xml:space="preserve"> </w:t>
      </w:r>
      <w:r w:rsidR="001F1C13" w:rsidRPr="00064B98">
        <w:rPr>
          <w:rFonts w:eastAsia="SimSun"/>
          <w:lang w:bidi="hi-IN"/>
        </w:rPr>
        <w:t>2</w:t>
      </w:r>
      <w:r w:rsidR="001F1C13" w:rsidRPr="00064B98">
        <w:rPr>
          <w:rFonts w:eastAsia="SimSun"/>
          <w:vertAlign w:val="superscript"/>
          <w:lang w:bidi="hi-IN"/>
        </w:rPr>
        <w:t>1</w:t>
      </w:r>
      <w:r w:rsidR="006F0F95">
        <w:rPr>
          <w:rFonts w:eastAsia="SimSun"/>
          <w:lang w:bidi="hi-IN"/>
        </w:rPr>
        <w:t>–</w:t>
      </w:r>
      <w:r w:rsidR="00C92B9B" w:rsidRPr="00A37D30">
        <w:rPr>
          <w:rFonts w:eastAsia="SimSun"/>
          <w:lang w:bidi="hi-IN"/>
        </w:rPr>
        <w:t>2</w:t>
      </w:r>
      <w:r w:rsidR="005C5358">
        <w:rPr>
          <w:rFonts w:eastAsia="SimSun"/>
          <w:vertAlign w:val="superscript"/>
          <w:lang w:bidi="hi-IN"/>
        </w:rPr>
        <w:t>7</w:t>
      </w:r>
      <w:r w:rsidR="004A4DB9">
        <w:rPr>
          <w:rFonts w:eastAsia="SimSun"/>
          <w:vertAlign w:val="superscript"/>
          <w:lang w:bidi="hi-IN"/>
        </w:rPr>
        <w:t xml:space="preserve"> </w:t>
      </w:r>
      <w:r w:rsidR="001F1C13" w:rsidRPr="00064B98">
        <w:rPr>
          <w:rFonts w:eastAsia="SimSun"/>
          <w:lang w:bidi="hi-IN"/>
        </w:rPr>
        <w:t>järgmises sõnastuses:</w:t>
      </w:r>
      <w:bookmarkStart w:id="29" w:name="_Hlk174534600"/>
    </w:p>
    <w:p w14:paraId="0F7A6489" w14:textId="77777777" w:rsidR="005C5358" w:rsidRDefault="003A0ACB" w:rsidP="005D5350">
      <w:pPr>
        <w:pStyle w:val="Normaallaadveeb"/>
        <w:shd w:val="clear" w:color="auto" w:fill="FFFFFF"/>
        <w:spacing w:before="0" w:beforeAutospacing="0" w:after="0" w:afterAutospacing="0"/>
        <w:jc w:val="both"/>
        <w:rPr>
          <w:shd w:val="clear" w:color="auto" w:fill="FFFFFF"/>
        </w:rPr>
      </w:pPr>
      <w:r w:rsidRPr="003A0ACB">
        <w:t>„(2</w:t>
      </w:r>
      <w:r w:rsidRPr="003A0ACB">
        <w:rPr>
          <w:vertAlign w:val="superscript"/>
        </w:rPr>
        <w:t>1</w:t>
      </w:r>
      <w:r w:rsidRPr="003A0ACB">
        <w:t>)</w:t>
      </w:r>
      <w:r w:rsidRPr="003A0ACB">
        <w:rPr>
          <w:b/>
          <w:bCs/>
        </w:rPr>
        <w:t xml:space="preserve"> </w:t>
      </w:r>
      <w:r w:rsidRPr="003A0ACB">
        <w:t>Käesoleva seaduse § 90 lõikes 5</w:t>
      </w:r>
      <w:r w:rsidRPr="003A0ACB">
        <w:rPr>
          <w:vertAlign w:val="superscript"/>
        </w:rPr>
        <w:t xml:space="preserve">1 </w:t>
      </w:r>
      <w:r w:rsidRPr="003A0ACB">
        <w:t xml:space="preserve">sätestatud juhul </w:t>
      </w:r>
      <w:commentRangeStart w:id="30"/>
      <w:r w:rsidRPr="003A0ACB">
        <w:t xml:space="preserve">läheb korrastamiskohustus ala osas, mille ulatuses vähendatakse kaevandamiseks kasutada antud ala, üle </w:t>
      </w:r>
      <w:commentRangeEnd w:id="30"/>
      <w:r w:rsidR="006A124B">
        <w:rPr>
          <w:rStyle w:val="Kommentaariviide"/>
          <w:rFonts w:asciiTheme="minorHAnsi" w:eastAsiaTheme="minorHAnsi" w:hAnsiTheme="minorHAnsi" w:cstheme="minorBidi"/>
          <w:kern w:val="2"/>
          <w:lang w:eastAsia="en-US"/>
          <w14:ligatures w14:val="standardContextual"/>
        </w:rPr>
        <w:commentReference w:id="30"/>
      </w:r>
      <w:r w:rsidRPr="003A0ACB">
        <w:t xml:space="preserve">hoonestusõiguse omajale ehitusloa saamisel. </w:t>
      </w:r>
      <w:bookmarkEnd w:id="29"/>
      <w:r w:rsidR="00560709">
        <w:t xml:space="preserve">Käesoleva seaduse </w:t>
      </w:r>
      <w:r w:rsidR="00560709">
        <w:rPr>
          <w:shd w:val="clear" w:color="auto" w:fill="FFFFFF"/>
        </w:rPr>
        <w:t>§</w:t>
      </w:r>
      <w:r w:rsidR="005D5350">
        <w:rPr>
          <w:shd w:val="clear" w:color="auto" w:fill="FFFFFF"/>
        </w:rPr>
        <w:t xml:space="preserve"> 90 lõike 4 alusel sõlmitud maakasutuslepingus</w:t>
      </w:r>
      <w:r w:rsidR="00560709">
        <w:rPr>
          <w:shd w:val="clear" w:color="auto" w:fill="FFFFFF"/>
        </w:rPr>
        <w:t xml:space="preserve"> tehakse vastav muudatus</w:t>
      </w:r>
      <w:r w:rsidR="002F201A">
        <w:rPr>
          <w:shd w:val="clear" w:color="auto" w:fill="FFFFFF"/>
        </w:rPr>
        <w:t xml:space="preserve">. </w:t>
      </w:r>
    </w:p>
    <w:p w14:paraId="3C8CC93B" w14:textId="77777777" w:rsidR="005C5358" w:rsidRDefault="005C5358" w:rsidP="005D5350">
      <w:pPr>
        <w:pStyle w:val="Normaallaadveeb"/>
        <w:shd w:val="clear" w:color="auto" w:fill="FFFFFF"/>
        <w:spacing w:before="0" w:beforeAutospacing="0" w:after="0" w:afterAutospacing="0"/>
        <w:jc w:val="both"/>
        <w:rPr>
          <w:shd w:val="clear" w:color="auto" w:fill="FFFFFF"/>
        </w:rPr>
      </w:pPr>
    </w:p>
    <w:p w14:paraId="7A88C89A" w14:textId="1E7EA57E" w:rsidR="005D5350" w:rsidRDefault="005C5358" w:rsidP="005D5350">
      <w:pPr>
        <w:pStyle w:val="Normaallaadveeb"/>
        <w:shd w:val="clear" w:color="auto" w:fill="FFFFFF"/>
        <w:spacing w:before="0" w:beforeAutospacing="0" w:after="0" w:afterAutospacing="0"/>
        <w:jc w:val="both"/>
        <w:rPr>
          <w:shd w:val="clear" w:color="auto" w:fill="FFFFFF"/>
        </w:rPr>
      </w:pPr>
      <w:r>
        <w:rPr>
          <w:shd w:val="clear" w:color="auto" w:fill="FFFFFF"/>
        </w:rPr>
        <w:t>(2</w:t>
      </w:r>
      <w:r w:rsidRPr="005C5358">
        <w:rPr>
          <w:shd w:val="clear" w:color="auto" w:fill="FFFFFF"/>
          <w:vertAlign w:val="superscript"/>
        </w:rPr>
        <w:t>2</w:t>
      </w:r>
      <w:r>
        <w:rPr>
          <w:shd w:val="clear" w:color="auto" w:fill="FFFFFF"/>
        </w:rPr>
        <w:t xml:space="preserve">) </w:t>
      </w:r>
      <w:commentRangeStart w:id="31"/>
      <w:del w:id="32" w:author="Katariina Kärsten - JUSTDIGI" w:date="2025-03-26T15:05:00Z" w16du:dateUtc="2025-03-26T13:05:00Z">
        <w:r w:rsidR="00BE2D52" w:rsidRPr="00BE2D52" w:rsidDel="006242EB">
          <w:rPr>
            <w:shd w:val="clear" w:color="auto" w:fill="FFFFFF"/>
          </w:rPr>
          <w:delText xml:space="preserve">Seejuures peab </w:delText>
        </w:r>
      </w:del>
      <w:commentRangeEnd w:id="31"/>
      <w:r w:rsidR="00075ADE">
        <w:rPr>
          <w:rStyle w:val="Kommentaariviide"/>
          <w:rFonts w:asciiTheme="minorHAnsi" w:eastAsiaTheme="minorHAnsi" w:hAnsiTheme="minorHAnsi" w:cstheme="minorBidi"/>
          <w:kern w:val="2"/>
          <w:lang w:eastAsia="en-US"/>
          <w14:ligatures w14:val="standardContextual"/>
        </w:rPr>
        <w:commentReference w:id="31"/>
      </w:r>
      <w:del w:id="33" w:author="Katariina Kärsten - JUSTDIGI" w:date="2025-03-26T15:05:00Z" w16du:dateUtc="2025-03-26T13:05:00Z">
        <w:r w:rsidR="00BE2D52" w:rsidRPr="00BE2D52" w:rsidDel="006242EB">
          <w:rPr>
            <w:shd w:val="clear" w:color="auto" w:fill="FFFFFF"/>
          </w:rPr>
          <w:delText>k</w:delText>
        </w:r>
      </w:del>
      <w:ins w:id="34" w:author="Katariina Kärsten - JUSTDIGI" w:date="2025-03-26T15:05:00Z" w16du:dateUtc="2025-03-26T13:05:00Z">
        <w:r w:rsidR="006242EB">
          <w:rPr>
            <w:shd w:val="clear" w:color="auto" w:fill="FFFFFF"/>
          </w:rPr>
          <w:t>K</w:t>
        </w:r>
      </w:ins>
      <w:r w:rsidR="00BE2D52" w:rsidRPr="00BE2D52">
        <w:rPr>
          <w:shd w:val="clear" w:color="auto" w:fill="FFFFFF"/>
        </w:rPr>
        <w:t xml:space="preserve">aevandamisloa omaja </w:t>
      </w:r>
      <w:ins w:id="35" w:author="Katariina Kärsten - JUSTDIGI" w:date="2025-03-26T15:05:00Z" w16du:dateUtc="2025-03-26T13:05:00Z">
        <w:r w:rsidR="002019BD">
          <w:rPr>
            <w:shd w:val="clear" w:color="auto" w:fill="FFFFFF"/>
          </w:rPr>
          <w:t xml:space="preserve">peab </w:t>
        </w:r>
      </w:ins>
      <w:r w:rsidR="00BE2D52" w:rsidRPr="00BE2D52">
        <w:rPr>
          <w:shd w:val="clear" w:color="auto" w:fill="FFFFFF"/>
        </w:rPr>
        <w:t xml:space="preserve">enne kaevandatud ala </w:t>
      </w:r>
      <w:commentRangeStart w:id="36"/>
      <w:r w:rsidR="00BE2D52" w:rsidRPr="00BE2D52">
        <w:rPr>
          <w:shd w:val="clear" w:color="auto" w:fill="FFFFFF"/>
        </w:rPr>
        <w:t>üle</w:t>
      </w:r>
      <w:del w:id="37" w:author="Merike Koppel - JUSTDIGI" w:date="2025-03-18T09:11:00Z" w16du:dateUtc="2025-03-18T07:11:00Z">
        <w:r w:rsidR="00BE2D52" w:rsidRPr="00BE2D52">
          <w:rPr>
            <w:shd w:val="clear" w:color="auto" w:fill="FFFFFF"/>
          </w:rPr>
          <w:delText xml:space="preserve"> </w:delText>
        </w:r>
      </w:del>
      <w:r w:rsidR="00BE2D52" w:rsidRPr="00BE2D52">
        <w:rPr>
          <w:shd w:val="clear" w:color="auto" w:fill="FFFFFF"/>
        </w:rPr>
        <w:t xml:space="preserve">andmist </w:t>
      </w:r>
      <w:commentRangeEnd w:id="36"/>
      <w:r w:rsidR="00576211">
        <w:rPr>
          <w:rStyle w:val="Kommentaariviide"/>
          <w:rFonts w:asciiTheme="minorHAnsi" w:eastAsiaTheme="minorHAnsi" w:hAnsiTheme="minorHAnsi" w:cstheme="minorBidi"/>
          <w:kern w:val="2"/>
          <w:lang w:eastAsia="en-US"/>
          <w14:ligatures w14:val="standardContextual"/>
        </w:rPr>
        <w:commentReference w:id="36"/>
      </w:r>
      <w:r w:rsidR="00BE2D52" w:rsidRPr="00BE2D52">
        <w:rPr>
          <w:shd w:val="clear" w:color="auto" w:fill="FFFFFF"/>
        </w:rPr>
        <w:t xml:space="preserve">tagama, et </w:t>
      </w:r>
      <w:del w:id="38" w:author="Merike Koppel - JUSTDIGI" w:date="2025-03-18T09:12:00Z" w16du:dateUtc="2025-03-18T07:12:00Z">
        <w:r w:rsidR="00BE2D52" w:rsidRPr="00BE2D52">
          <w:rPr>
            <w:shd w:val="clear" w:color="auto" w:fill="FFFFFF"/>
          </w:rPr>
          <w:delText>kaevandatud ala</w:delText>
        </w:r>
      </w:del>
      <w:ins w:id="39" w:author="Merike Koppel - JUSTDIGI" w:date="2025-03-18T09:12:00Z" w16du:dateUtc="2025-03-18T07:12:00Z">
        <w:r w:rsidR="00576211">
          <w:rPr>
            <w:shd w:val="clear" w:color="auto" w:fill="FFFFFF"/>
          </w:rPr>
          <w:t>see</w:t>
        </w:r>
      </w:ins>
      <w:r w:rsidR="00BE2D52" w:rsidRPr="00BE2D52">
        <w:rPr>
          <w:shd w:val="clear" w:color="auto" w:fill="FFFFFF"/>
        </w:rPr>
        <w:t xml:space="preserve"> oleks </w:t>
      </w:r>
      <w:commentRangeStart w:id="40"/>
      <w:r w:rsidR="00BE2D52" w:rsidRPr="00BE2D52">
        <w:rPr>
          <w:shd w:val="clear" w:color="auto" w:fill="FFFFFF"/>
        </w:rPr>
        <w:t>mõistlikus</w:t>
      </w:r>
      <w:commentRangeEnd w:id="40"/>
      <w:r w:rsidR="007F7984">
        <w:rPr>
          <w:rStyle w:val="Kommentaariviide"/>
          <w:rFonts w:asciiTheme="minorHAnsi" w:eastAsiaTheme="minorHAnsi" w:hAnsiTheme="minorHAnsi" w:cstheme="minorBidi"/>
          <w:kern w:val="2"/>
          <w:lang w:eastAsia="en-US"/>
          <w14:ligatures w14:val="standardContextual"/>
        </w:rPr>
        <w:commentReference w:id="40"/>
      </w:r>
      <w:r w:rsidR="00BE2D52" w:rsidRPr="00BE2D52">
        <w:rPr>
          <w:shd w:val="clear" w:color="auto" w:fill="FFFFFF"/>
        </w:rPr>
        <w:t xml:space="preserve"> ko</w:t>
      </w:r>
      <w:commentRangeStart w:id="41"/>
      <w:r w:rsidR="00BE2D52" w:rsidRPr="00BE2D52">
        <w:rPr>
          <w:shd w:val="clear" w:color="auto" w:fill="FFFFFF"/>
        </w:rPr>
        <w:t>rras</w:t>
      </w:r>
      <w:ins w:id="42" w:author="Merike Koppel - JUSTDIGI" w:date="2025-03-18T09:12:00Z" w16du:dateUtc="2025-03-18T07:12:00Z">
        <w:r w:rsidR="00576211">
          <w:rPr>
            <w:shd w:val="clear" w:color="auto" w:fill="FFFFFF"/>
          </w:rPr>
          <w:t>,</w:t>
        </w:r>
      </w:ins>
      <w:r>
        <w:rPr>
          <w:shd w:val="clear" w:color="auto" w:fill="FFFFFF"/>
        </w:rPr>
        <w:t xml:space="preserve"> </w:t>
      </w:r>
      <w:commentRangeEnd w:id="41"/>
      <w:r w:rsidR="00576211">
        <w:rPr>
          <w:rStyle w:val="Kommentaariviide"/>
          <w:rFonts w:asciiTheme="minorHAnsi" w:eastAsiaTheme="minorHAnsi" w:hAnsiTheme="minorHAnsi" w:cstheme="minorBidi"/>
          <w:kern w:val="2"/>
          <w:lang w:eastAsia="en-US"/>
          <w14:ligatures w14:val="standardContextual"/>
        </w:rPr>
        <w:commentReference w:id="41"/>
      </w:r>
      <w:r>
        <w:rPr>
          <w:shd w:val="clear" w:color="auto" w:fill="FFFFFF"/>
        </w:rPr>
        <w:t xml:space="preserve">arvestades </w:t>
      </w:r>
      <w:r w:rsidRPr="00BE2D52">
        <w:rPr>
          <w:shd w:val="clear" w:color="auto" w:fill="FFFFFF"/>
        </w:rPr>
        <w:t>võimalusega võtta ala kasutusele ehitiste püstitamiseks</w:t>
      </w:r>
      <w:r w:rsidR="00BE2D52" w:rsidRPr="00BE2D52">
        <w:rPr>
          <w:shd w:val="clear" w:color="auto" w:fill="FFFFFF"/>
        </w:rPr>
        <w:t>,</w:t>
      </w:r>
      <w:r>
        <w:rPr>
          <w:shd w:val="clear" w:color="auto" w:fill="FFFFFF"/>
        </w:rPr>
        <w:t xml:space="preserve"> ning</w:t>
      </w:r>
      <w:r w:rsidR="00BE2D52" w:rsidRPr="00BE2D52">
        <w:rPr>
          <w:shd w:val="clear" w:color="auto" w:fill="FFFFFF"/>
        </w:rPr>
        <w:t xml:space="preserve"> ei kujutaks endast ohtu inimestele ja loomadele. Riigivara valitseja või tema volitatud asutus ja kaevandamisloa omaja lepivad vastavad tingimused kokku </w:t>
      </w:r>
      <w:commentRangeStart w:id="43"/>
      <w:r w:rsidR="00BE2D52" w:rsidRPr="00BE2D52">
        <w:rPr>
          <w:shd w:val="clear" w:color="auto" w:fill="FFFFFF"/>
        </w:rPr>
        <w:t>maakasutuslepingu muutmisel</w:t>
      </w:r>
      <w:commentRangeEnd w:id="43"/>
      <w:r w:rsidR="0091475C">
        <w:rPr>
          <w:rStyle w:val="Kommentaariviide"/>
          <w:rFonts w:asciiTheme="minorHAnsi" w:eastAsiaTheme="minorHAnsi" w:hAnsiTheme="minorHAnsi" w:cstheme="minorBidi"/>
          <w:kern w:val="2"/>
          <w:lang w:eastAsia="en-US"/>
          <w14:ligatures w14:val="standardContextual"/>
        </w:rPr>
        <w:commentReference w:id="43"/>
      </w:r>
      <w:r w:rsidR="00BE2D52" w:rsidRPr="00BE2D52">
        <w:rPr>
          <w:shd w:val="clear" w:color="auto" w:fill="FFFFFF"/>
        </w:rPr>
        <w:t>.</w:t>
      </w:r>
    </w:p>
    <w:p w14:paraId="797390F3" w14:textId="6C84AA50" w:rsidR="006F0F95" w:rsidRDefault="006F0F95" w:rsidP="00490292">
      <w:pPr>
        <w:pStyle w:val="muutmisksk"/>
        <w:spacing w:before="0"/>
        <w:rPr>
          <w:shd w:val="clear" w:color="auto" w:fill="FFFFFF"/>
        </w:rPr>
      </w:pPr>
    </w:p>
    <w:p w14:paraId="1660E0F1" w14:textId="36BE7A0B" w:rsidR="00252B9E" w:rsidRDefault="00C92B9B" w:rsidP="003A0ACB">
      <w:pPr>
        <w:pStyle w:val="Normaallaadveeb"/>
        <w:shd w:val="clear" w:color="auto" w:fill="FFFFFF"/>
        <w:spacing w:before="0" w:beforeAutospacing="0" w:after="0" w:afterAutospacing="0"/>
        <w:jc w:val="both"/>
        <w:rPr>
          <w:shd w:val="clear" w:color="auto" w:fill="FFFFFF"/>
        </w:rPr>
      </w:pPr>
      <w:r>
        <w:rPr>
          <w:shd w:val="clear" w:color="auto" w:fill="FFFFFF"/>
        </w:rPr>
        <w:t>(2</w:t>
      </w:r>
      <w:r w:rsidR="005C5358">
        <w:rPr>
          <w:shd w:val="clear" w:color="auto" w:fill="FFFFFF"/>
          <w:vertAlign w:val="superscript"/>
        </w:rPr>
        <w:t>3</w:t>
      </w:r>
      <w:r>
        <w:rPr>
          <w:shd w:val="clear" w:color="auto" w:fill="FFFFFF"/>
        </w:rPr>
        <w:t xml:space="preserve">) </w:t>
      </w:r>
      <w:bookmarkStart w:id="44" w:name="_Hlk174055523"/>
      <w:r w:rsidR="003A0ACB" w:rsidRPr="003A0ACB">
        <w:rPr>
          <w:shd w:val="clear" w:color="auto" w:fill="FFFFFF"/>
        </w:rPr>
        <w:t>Käesoleva</w:t>
      </w:r>
      <w:del w:id="45" w:author="Katariina Kärsten - JUSTDIGI" w:date="2025-03-26T15:08:00Z" w16du:dateUtc="2025-03-26T13:08:00Z">
        <w:r w:rsidR="00543B98" w:rsidDel="00106854">
          <w:rPr>
            <w:shd w:val="clear" w:color="auto" w:fill="FFFFFF"/>
          </w:rPr>
          <w:delText>s</w:delText>
        </w:r>
      </w:del>
      <w:r w:rsidR="003A0ACB" w:rsidRPr="003A0ACB">
        <w:rPr>
          <w:shd w:val="clear" w:color="auto" w:fill="FFFFFF"/>
        </w:rPr>
        <w:t xml:space="preserve"> paragrahvi</w:t>
      </w:r>
      <w:del w:id="46" w:author="Katariina Kärsten - JUSTDIGI" w:date="2025-03-26T15:08:00Z" w16du:dateUtc="2025-03-26T13:08:00Z">
        <w:r w:rsidR="00543B98" w:rsidDel="00106854">
          <w:rPr>
            <w:shd w:val="clear" w:color="auto" w:fill="FFFFFF"/>
          </w:rPr>
          <w:delText>s</w:delText>
        </w:r>
      </w:del>
      <w:r w:rsidR="00543B98">
        <w:rPr>
          <w:shd w:val="clear" w:color="auto" w:fill="FFFFFF"/>
        </w:rPr>
        <w:t xml:space="preserve"> </w:t>
      </w:r>
      <w:ins w:id="47" w:author="Katariina Kärsten - JUSTDIGI" w:date="2025-03-26T15:08:00Z" w16du:dateUtc="2025-03-26T13:08:00Z">
        <w:r w:rsidR="00106854" w:rsidRPr="003A0ACB">
          <w:rPr>
            <w:shd w:val="clear" w:color="auto" w:fill="FFFFFF"/>
          </w:rPr>
          <w:t>lõikes 2</w:t>
        </w:r>
        <w:r w:rsidR="00106854" w:rsidRPr="003A0ACB">
          <w:rPr>
            <w:shd w:val="clear" w:color="auto" w:fill="FFFFFF"/>
            <w:vertAlign w:val="superscript"/>
          </w:rPr>
          <w:t>1</w:t>
        </w:r>
        <w:r w:rsidR="00106854" w:rsidRPr="003A0ACB">
          <w:rPr>
            <w:shd w:val="clear" w:color="auto" w:fill="FFFFFF"/>
          </w:rPr>
          <w:t xml:space="preserve"> </w:t>
        </w:r>
        <w:r w:rsidR="00106854">
          <w:rPr>
            <w:shd w:val="clear" w:color="auto" w:fill="FFFFFF"/>
          </w:rPr>
          <w:t>nimetatud ala korrastamisele</w:t>
        </w:r>
        <w:r w:rsidR="00106854">
          <w:rPr>
            <w:shd w:val="clear" w:color="auto" w:fill="FFFFFF"/>
          </w:rPr>
          <w:t xml:space="preserve"> </w:t>
        </w:r>
        <w:r w:rsidR="00A82B71">
          <w:rPr>
            <w:shd w:val="clear" w:color="auto" w:fill="FFFFFF"/>
          </w:rPr>
          <w:t>ei kohaldata käesolevas paragrahvis</w:t>
        </w:r>
      </w:ins>
      <w:ins w:id="48" w:author="Katariina Kärsten - JUSTDIGI" w:date="2025-03-26T15:09:00Z" w16du:dateUtc="2025-03-26T13:09:00Z">
        <w:r w:rsidR="00A82B71">
          <w:rPr>
            <w:shd w:val="clear" w:color="auto" w:fill="FFFFFF"/>
          </w:rPr>
          <w:t xml:space="preserve"> </w:t>
        </w:r>
      </w:ins>
      <w:r w:rsidR="00543B98">
        <w:rPr>
          <w:shd w:val="clear" w:color="auto" w:fill="FFFFFF"/>
        </w:rPr>
        <w:t>sätestatud</w:t>
      </w:r>
      <w:r w:rsidR="00252B9E">
        <w:rPr>
          <w:shd w:val="clear" w:color="auto" w:fill="FFFFFF"/>
        </w:rPr>
        <w:t xml:space="preserve"> ja selle alusel kehtestatud</w:t>
      </w:r>
      <w:r w:rsidR="00543B98">
        <w:rPr>
          <w:shd w:val="clear" w:color="auto" w:fill="FFFFFF"/>
        </w:rPr>
        <w:t xml:space="preserve"> </w:t>
      </w:r>
      <w:commentRangeStart w:id="49"/>
      <w:r w:rsidR="00543B98">
        <w:rPr>
          <w:shd w:val="clear" w:color="auto" w:fill="FFFFFF"/>
        </w:rPr>
        <w:t>nõudeid</w:t>
      </w:r>
      <w:commentRangeEnd w:id="49"/>
      <w:r w:rsidR="00A82B71">
        <w:rPr>
          <w:rStyle w:val="Kommentaariviide"/>
          <w:rFonts w:asciiTheme="minorHAnsi" w:eastAsiaTheme="minorHAnsi" w:hAnsiTheme="minorHAnsi" w:cstheme="minorBidi"/>
          <w:kern w:val="2"/>
          <w:lang w:eastAsia="en-US"/>
          <w14:ligatures w14:val="standardContextual"/>
        </w:rPr>
        <w:commentReference w:id="49"/>
      </w:r>
      <w:r w:rsidR="003A0ACB" w:rsidRPr="003A0ACB">
        <w:rPr>
          <w:shd w:val="clear" w:color="auto" w:fill="FFFFFF"/>
        </w:rPr>
        <w:t xml:space="preserve"> </w:t>
      </w:r>
      <w:del w:id="50" w:author="Katariina Kärsten - JUSTDIGI" w:date="2025-03-26T15:09:00Z" w16du:dateUtc="2025-03-26T13:09:00Z">
        <w:r w:rsidR="00601007" w:rsidRPr="003A0ACB" w:rsidDel="00A82B71">
          <w:rPr>
            <w:shd w:val="clear" w:color="auto" w:fill="FFFFFF"/>
          </w:rPr>
          <w:delText>ei kohaldata</w:delText>
        </w:r>
      </w:del>
      <w:del w:id="51" w:author="Katariina Kärsten - JUSTDIGI" w:date="2025-03-26T15:08:00Z" w16du:dateUtc="2025-03-26T13:08:00Z">
        <w:r w:rsidR="00601007" w:rsidRPr="003A0ACB" w:rsidDel="00106854">
          <w:rPr>
            <w:shd w:val="clear" w:color="auto" w:fill="FFFFFF"/>
          </w:rPr>
          <w:delText xml:space="preserve"> </w:delText>
        </w:r>
        <w:r w:rsidR="00543B98" w:rsidRPr="003A0ACB" w:rsidDel="00106854">
          <w:rPr>
            <w:shd w:val="clear" w:color="auto" w:fill="FFFFFF"/>
          </w:rPr>
          <w:delText>lõikes 2</w:delText>
        </w:r>
        <w:r w:rsidR="00543B98" w:rsidRPr="003A0ACB" w:rsidDel="00106854">
          <w:rPr>
            <w:shd w:val="clear" w:color="auto" w:fill="FFFFFF"/>
            <w:vertAlign w:val="superscript"/>
          </w:rPr>
          <w:delText>1</w:delText>
        </w:r>
        <w:r w:rsidR="00543B98" w:rsidRPr="003A0ACB" w:rsidDel="00106854">
          <w:rPr>
            <w:shd w:val="clear" w:color="auto" w:fill="FFFFFF"/>
          </w:rPr>
          <w:delText xml:space="preserve"> </w:delText>
        </w:r>
        <w:r w:rsidR="00543B98" w:rsidDel="00106854">
          <w:rPr>
            <w:shd w:val="clear" w:color="auto" w:fill="FFFFFF"/>
          </w:rPr>
          <w:delText>nimetatud ala korrastamisele</w:delText>
        </w:r>
      </w:del>
      <w:r w:rsidR="00601007" w:rsidRPr="003A0ACB">
        <w:rPr>
          <w:shd w:val="clear" w:color="auto" w:fill="FFFFFF"/>
        </w:rPr>
        <w:t xml:space="preserve">, välja arvatud </w:t>
      </w:r>
      <w:bookmarkStart w:id="52" w:name="_Hlk180757297"/>
      <w:r w:rsidR="00601007" w:rsidRPr="003A0ACB">
        <w:rPr>
          <w:shd w:val="clear" w:color="auto" w:fill="FFFFFF"/>
        </w:rPr>
        <w:t>lõi</w:t>
      </w:r>
      <w:r w:rsidR="00252B9E">
        <w:rPr>
          <w:shd w:val="clear" w:color="auto" w:fill="FFFFFF"/>
        </w:rPr>
        <w:t>ked</w:t>
      </w:r>
      <w:r w:rsidR="00601007" w:rsidRPr="003A0ACB">
        <w:rPr>
          <w:shd w:val="clear" w:color="auto" w:fill="FFFFFF"/>
        </w:rPr>
        <w:t xml:space="preserve"> </w:t>
      </w:r>
      <w:r w:rsidR="00252B9E">
        <w:rPr>
          <w:shd w:val="clear" w:color="auto" w:fill="FFFFFF"/>
        </w:rPr>
        <w:t>2</w:t>
      </w:r>
      <w:r w:rsidR="003225C2">
        <w:rPr>
          <w:shd w:val="clear" w:color="auto" w:fill="FFFFFF"/>
          <w:vertAlign w:val="superscript"/>
        </w:rPr>
        <w:t>2</w:t>
      </w:r>
      <w:r w:rsidR="00252B9E">
        <w:rPr>
          <w:shd w:val="clear" w:color="auto" w:fill="FFFFFF"/>
        </w:rPr>
        <w:t>–2</w:t>
      </w:r>
      <w:r w:rsidR="00794848">
        <w:rPr>
          <w:shd w:val="clear" w:color="auto" w:fill="FFFFFF"/>
          <w:vertAlign w:val="superscript"/>
        </w:rPr>
        <w:t>6</w:t>
      </w:r>
      <w:r w:rsidR="00252B9E">
        <w:rPr>
          <w:shd w:val="clear" w:color="auto" w:fill="FFFFFF"/>
        </w:rPr>
        <w:t xml:space="preserve"> ja </w:t>
      </w:r>
      <w:bookmarkEnd w:id="52"/>
      <w:r w:rsidR="00601007" w:rsidRPr="003A0ACB">
        <w:rPr>
          <w:shd w:val="clear" w:color="auto" w:fill="FFFFFF"/>
        </w:rPr>
        <w:t>6</w:t>
      </w:r>
      <w:r w:rsidR="00EE4716">
        <w:rPr>
          <w:shd w:val="clear" w:color="auto" w:fill="FFFFFF"/>
        </w:rPr>
        <w:t>.</w:t>
      </w:r>
      <w:r w:rsidR="00543B98">
        <w:rPr>
          <w:shd w:val="clear" w:color="auto" w:fill="FFFFFF"/>
        </w:rPr>
        <w:t xml:space="preserve"> </w:t>
      </w:r>
    </w:p>
    <w:p w14:paraId="4B577FBF" w14:textId="77777777" w:rsidR="00252B9E" w:rsidRDefault="00252B9E" w:rsidP="003A0ACB">
      <w:pPr>
        <w:pStyle w:val="Normaallaadveeb"/>
        <w:shd w:val="clear" w:color="auto" w:fill="FFFFFF"/>
        <w:spacing w:before="0" w:beforeAutospacing="0" w:after="0" w:afterAutospacing="0"/>
        <w:jc w:val="both"/>
        <w:rPr>
          <w:shd w:val="clear" w:color="auto" w:fill="FFFFFF"/>
        </w:rPr>
      </w:pPr>
    </w:p>
    <w:p w14:paraId="7FB47554" w14:textId="3E5D4907" w:rsidR="00765D66" w:rsidRDefault="00252B9E" w:rsidP="003A0ACB">
      <w:pPr>
        <w:pStyle w:val="Normaallaadveeb"/>
        <w:shd w:val="clear" w:color="auto" w:fill="FFFFFF"/>
        <w:spacing w:before="0" w:beforeAutospacing="0" w:after="0" w:afterAutospacing="0"/>
        <w:jc w:val="both"/>
        <w:rPr>
          <w:shd w:val="clear" w:color="auto" w:fill="FFFFFF"/>
        </w:rPr>
      </w:pPr>
      <w:r>
        <w:rPr>
          <w:shd w:val="clear" w:color="auto" w:fill="FFFFFF"/>
        </w:rPr>
        <w:t>(2</w:t>
      </w:r>
      <w:r w:rsidR="005C5358">
        <w:rPr>
          <w:shd w:val="clear" w:color="auto" w:fill="FFFFFF"/>
          <w:vertAlign w:val="superscript"/>
        </w:rPr>
        <w:t>4</w:t>
      </w:r>
      <w:r>
        <w:rPr>
          <w:shd w:val="clear" w:color="auto" w:fill="FFFFFF"/>
        </w:rPr>
        <w:t xml:space="preserve">) </w:t>
      </w:r>
      <w:r w:rsidRPr="00252B9E">
        <w:rPr>
          <w:shd w:val="clear" w:color="auto" w:fill="FFFFFF"/>
        </w:rPr>
        <w:t>Käesoleva paragrahvi lõikes 2</w:t>
      </w:r>
      <w:r w:rsidRPr="00BC2287">
        <w:rPr>
          <w:shd w:val="clear" w:color="auto" w:fill="FFFFFF"/>
          <w:vertAlign w:val="superscript"/>
        </w:rPr>
        <w:t>1</w:t>
      </w:r>
      <w:r w:rsidRPr="00252B9E">
        <w:rPr>
          <w:shd w:val="clear" w:color="auto" w:fill="FFFFFF"/>
        </w:rPr>
        <w:t xml:space="preserve"> nimetatud ala </w:t>
      </w:r>
      <w:r>
        <w:rPr>
          <w:shd w:val="clear" w:color="auto" w:fill="FFFFFF"/>
        </w:rPr>
        <w:t>k</w:t>
      </w:r>
      <w:r w:rsidR="003A0ACB" w:rsidRPr="003A0ACB">
        <w:rPr>
          <w:shd w:val="clear" w:color="auto" w:fill="FFFFFF"/>
        </w:rPr>
        <w:t>orrastamise eesmärk</w:t>
      </w:r>
      <w:r w:rsidR="00765D66">
        <w:rPr>
          <w:shd w:val="clear" w:color="auto" w:fill="FFFFFF"/>
        </w:rPr>
        <w:t xml:space="preserve">, sealhulgas ehitistega </w:t>
      </w:r>
      <w:commentRangeStart w:id="53"/>
      <w:r w:rsidR="00765D66">
        <w:rPr>
          <w:shd w:val="clear" w:color="auto" w:fill="FFFFFF"/>
        </w:rPr>
        <w:t>mitte</w:t>
      </w:r>
      <w:del w:id="54" w:author="Merike Koppel - JUSTDIGI" w:date="2025-03-18T09:27:00Z" w16du:dateUtc="2025-03-18T07:27:00Z">
        <w:r w:rsidR="00765D66">
          <w:rPr>
            <w:shd w:val="clear" w:color="auto" w:fill="FFFFFF"/>
          </w:rPr>
          <w:delText xml:space="preserve"> </w:delText>
        </w:r>
      </w:del>
      <w:r w:rsidR="00765D66">
        <w:rPr>
          <w:shd w:val="clear" w:color="auto" w:fill="FFFFFF"/>
        </w:rPr>
        <w:t xml:space="preserve">koormatava </w:t>
      </w:r>
      <w:commentRangeEnd w:id="53"/>
      <w:r w:rsidR="00133301">
        <w:rPr>
          <w:rStyle w:val="Kommentaariviide"/>
          <w:rFonts w:asciiTheme="minorHAnsi" w:eastAsiaTheme="minorHAnsi" w:hAnsiTheme="minorHAnsi" w:cstheme="minorBidi"/>
          <w:kern w:val="2"/>
          <w:lang w:eastAsia="en-US"/>
          <w14:ligatures w14:val="standardContextual"/>
        </w:rPr>
        <w:commentReference w:id="53"/>
      </w:r>
      <w:r w:rsidR="00765D66">
        <w:rPr>
          <w:shd w:val="clear" w:color="auto" w:fill="FFFFFF"/>
        </w:rPr>
        <w:t>ala korrastamise eesmär</w:t>
      </w:r>
      <w:commentRangeStart w:id="55"/>
      <w:r w:rsidR="00765D66">
        <w:rPr>
          <w:shd w:val="clear" w:color="auto" w:fill="FFFFFF"/>
        </w:rPr>
        <w:t>k</w:t>
      </w:r>
      <w:ins w:id="56" w:author="Merike Koppel - JUSTDIGI" w:date="2025-03-18T09:27:00Z" w16du:dateUtc="2025-03-18T07:27:00Z">
        <w:r w:rsidR="00133301">
          <w:rPr>
            <w:shd w:val="clear" w:color="auto" w:fill="FFFFFF"/>
          </w:rPr>
          <w:t>,</w:t>
        </w:r>
      </w:ins>
      <w:r w:rsidR="00765D66">
        <w:rPr>
          <w:shd w:val="clear" w:color="auto" w:fill="FFFFFF"/>
        </w:rPr>
        <w:t xml:space="preserve"> </w:t>
      </w:r>
      <w:commentRangeEnd w:id="55"/>
      <w:r w:rsidR="00133301">
        <w:rPr>
          <w:rStyle w:val="Kommentaariviide"/>
          <w:rFonts w:asciiTheme="minorHAnsi" w:eastAsiaTheme="minorHAnsi" w:hAnsiTheme="minorHAnsi" w:cstheme="minorBidi"/>
          <w:kern w:val="2"/>
          <w:lang w:eastAsia="en-US"/>
          <w14:ligatures w14:val="standardContextual"/>
        </w:rPr>
        <w:commentReference w:id="55"/>
      </w:r>
      <w:r w:rsidR="00765D66">
        <w:rPr>
          <w:shd w:val="clear" w:color="auto" w:fill="FFFFFF"/>
        </w:rPr>
        <w:t>kui see erineb muu ala korrastamise eesmärgist</w:t>
      </w:r>
      <w:r>
        <w:rPr>
          <w:shd w:val="clear" w:color="auto" w:fill="FFFFFF"/>
        </w:rPr>
        <w:t>,</w:t>
      </w:r>
      <w:r w:rsidR="003A0ACB" w:rsidRPr="003A0ACB">
        <w:rPr>
          <w:shd w:val="clear" w:color="auto" w:fill="FFFFFF"/>
        </w:rPr>
        <w:t xml:space="preserve"> ning vajaduse</w:t>
      </w:r>
      <w:ins w:id="57" w:author="Merike Koppel - JUSTDIGI" w:date="2025-03-18T09:27:00Z" w16du:dateUtc="2025-03-18T07:27:00Z">
        <w:r w:rsidR="00133301">
          <w:rPr>
            <w:shd w:val="clear" w:color="auto" w:fill="FFFFFF"/>
          </w:rPr>
          <w:t xml:space="preserve"> korra</w:t>
        </w:r>
      </w:ins>
      <w:r w:rsidR="00EE4716">
        <w:rPr>
          <w:shd w:val="clear" w:color="auto" w:fill="FFFFFF"/>
        </w:rPr>
        <w:t>l</w:t>
      </w:r>
      <w:r w:rsidR="003A0ACB" w:rsidRPr="003A0ACB">
        <w:rPr>
          <w:shd w:val="clear" w:color="auto" w:fill="FFFFFF"/>
        </w:rPr>
        <w:t xml:space="preserve"> muud korrastamise tingimuse</w:t>
      </w:r>
      <w:commentRangeStart w:id="58"/>
      <w:r w:rsidR="003A0ACB" w:rsidRPr="003A0ACB">
        <w:rPr>
          <w:shd w:val="clear" w:color="auto" w:fill="FFFFFF"/>
        </w:rPr>
        <w:t>d</w:t>
      </w:r>
      <w:ins w:id="59" w:author="Merike Koppel - JUSTDIGI" w:date="2025-03-18T09:27:00Z" w16du:dateUtc="2025-03-18T07:27:00Z">
        <w:r w:rsidR="00133301">
          <w:rPr>
            <w:shd w:val="clear" w:color="auto" w:fill="FFFFFF"/>
          </w:rPr>
          <w:t>,</w:t>
        </w:r>
      </w:ins>
      <w:r w:rsidR="003A0ACB" w:rsidRPr="003A0ACB">
        <w:rPr>
          <w:shd w:val="clear" w:color="auto" w:fill="FFFFFF"/>
        </w:rPr>
        <w:t xml:space="preserve"> </w:t>
      </w:r>
      <w:commentRangeEnd w:id="58"/>
      <w:r w:rsidR="00133301">
        <w:rPr>
          <w:rStyle w:val="Kommentaariviide"/>
          <w:rFonts w:asciiTheme="minorHAnsi" w:eastAsiaTheme="minorHAnsi" w:hAnsiTheme="minorHAnsi" w:cstheme="minorBidi"/>
          <w:kern w:val="2"/>
          <w:lang w:eastAsia="en-US"/>
          <w14:ligatures w14:val="standardContextual"/>
        </w:rPr>
        <w:commentReference w:id="58"/>
      </w:r>
      <w:r w:rsidR="00601007">
        <w:rPr>
          <w:shd w:val="clear" w:color="auto" w:fill="FFFFFF"/>
        </w:rPr>
        <w:t xml:space="preserve">määratakse </w:t>
      </w:r>
      <w:r w:rsidR="003A0ACB" w:rsidRPr="003A0ACB">
        <w:rPr>
          <w:shd w:val="clear" w:color="auto" w:fill="FFFFFF"/>
        </w:rPr>
        <w:t>planeeringuga, projekteerimistingimustega või muu asjakohase dokumendiga</w:t>
      </w:r>
      <w:r w:rsidR="00FA6349">
        <w:rPr>
          <w:shd w:val="clear" w:color="auto" w:fill="FFFFFF"/>
        </w:rPr>
        <w:t>.</w:t>
      </w:r>
    </w:p>
    <w:p w14:paraId="48A1D2D1" w14:textId="77777777" w:rsidR="00655006" w:rsidRDefault="00655006" w:rsidP="003A0ACB">
      <w:pPr>
        <w:pStyle w:val="Normaallaadveeb"/>
        <w:shd w:val="clear" w:color="auto" w:fill="FFFFFF"/>
        <w:spacing w:before="0" w:beforeAutospacing="0" w:after="0" w:afterAutospacing="0"/>
        <w:jc w:val="both"/>
        <w:rPr>
          <w:shd w:val="clear" w:color="auto" w:fill="FFFFFF"/>
        </w:rPr>
      </w:pPr>
    </w:p>
    <w:bookmarkEnd w:id="44"/>
    <w:p w14:paraId="5CDE7A17" w14:textId="605276A8" w:rsidR="00C71FDB" w:rsidRDefault="004A4DB9" w:rsidP="0070076B">
      <w:pPr>
        <w:pStyle w:val="Normaallaadveeb"/>
        <w:shd w:val="clear" w:color="auto" w:fill="FFFFFF"/>
        <w:spacing w:before="0" w:beforeAutospacing="0" w:after="0" w:afterAutospacing="0"/>
        <w:jc w:val="both"/>
      </w:pPr>
      <w:r>
        <w:rPr>
          <w:shd w:val="clear" w:color="auto" w:fill="FFFFFF"/>
        </w:rPr>
        <w:t>(2</w:t>
      </w:r>
      <w:r w:rsidR="005C5358">
        <w:rPr>
          <w:shd w:val="clear" w:color="auto" w:fill="FFFFFF"/>
          <w:vertAlign w:val="superscript"/>
        </w:rPr>
        <w:t>5</w:t>
      </w:r>
      <w:r>
        <w:rPr>
          <w:shd w:val="clear" w:color="auto" w:fill="FFFFFF"/>
        </w:rPr>
        <w:t>)</w:t>
      </w:r>
      <w:r w:rsidR="003A0ACB" w:rsidRPr="003A0ACB">
        <w:rPr>
          <w:shd w:val="clear" w:color="auto" w:fill="FFFFFF"/>
        </w:rPr>
        <w:t xml:space="preserve"> </w:t>
      </w:r>
      <w:r w:rsidR="00765D66">
        <w:rPr>
          <w:shd w:val="clear" w:color="auto" w:fill="FFFFFF"/>
        </w:rPr>
        <w:t>Käesoleva paragrahvi lõikes 2</w:t>
      </w:r>
      <w:r w:rsidR="00765D66" w:rsidRPr="007543B6">
        <w:rPr>
          <w:shd w:val="clear" w:color="auto" w:fill="FFFFFF"/>
          <w:vertAlign w:val="superscript"/>
        </w:rPr>
        <w:t>1</w:t>
      </w:r>
      <w:r w:rsidR="00765D66">
        <w:rPr>
          <w:shd w:val="clear" w:color="auto" w:fill="FFFFFF"/>
        </w:rPr>
        <w:t xml:space="preserve"> nimetatud ala korrastamise</w:t>
      </w:r>
      <w:r w:rsidR="00C01BD4">
        <w:rPr>
          <w:shd w:val="clear" w:color="auto" w:fill="FFFFFF"/>
        </w:rPr>
        <w:t xml:space="preserve"> eesmärgi</w:t>
      </w:r>
      <w:r w:rsidR="00C71FDB">
        <w:rPr>
          <w:shd w:val="clear" w:color="auto" w:fill="FFFFFF"/>
        </w:rPr>
        <w:t xml:space="preserve"> määramisel ja </w:t>
      </w:r>
      <w:commentRangeStart w:id="60"/>
      <w:ins w:id="61" w:author="Merike Koppel - JUSTDIGI" w:date="2025-03-18T09:28:00Z" w16du:dateUtc="2025-03-18T07:28:00Z">
        <w:r w:rsidR="00AA03C3">
          <w:rPr>
            <w:shd w:val="clear" w:color="auto" w:fill="FFFFFF"/>
          </w:rPr>
          <w:t xml:space="preserve">ala </w:t>
        </w:r>
      </w:ins>
      <w:r w:rsidR="00C71FDB">
        <w:rPr>
          <w:shd w:val="clear" w:color="auto" w:fill="FFFFFF"/>
        </w:rPr>
        <w:t>korrastamisel</w:t>
      </w:r>
      <w:commentRangeEnd w:id="60"/>
      <w:r w:rsidR="00AA03C3">
        <w:rPr>
          <w:rStyle w:val="Kommentaariviide"/>
          <w:rFonts w:asciiTheme="minorHAnsi" w:eastAsiaTheme="minorHAnsi" w:hAnsiTheme="minorHAnsi" w:cstheme="minorBidi"/>
          <w:kern w:val="2"/>
          <w:lang w:eastAsia="en-US"/>
          <w14:ligatures w14:val="standardContextual"/>
        </w:rPr>
        <w:commentReference w:id="60"/>
      </w:r>
      <w:r w:rsidR="00765D66">
        <w:rPr>
          <w:shd w:val="clear" w:color="auto" w:fill="FFFFFF"/>
        </w:rPr>
        <w:t xml:space="preserve"> </w:t>
      </w:r>
      <w:r w:rsidR="00214508" w:rsidRPr="00214508">
        <w:rPr>
          <w:shd w:val="clear" w:color="auto" w:fill="FFFFFF"/>
        </w:rPr>
        <w:t>lähtutakse eesmärgist saavutada kliimaneutraalsus</w:t>
      </w:r>
      <w:r w:rsidR="00AF5C5D">
        <w:rPr>
          <w:shd w:val="clear" w:color="auto" w:fill="FFFFFF"/>
        </w:rPr>
        <w:t xml:space="preserve"> ning </w:t>
      </w:r>
      <w:commentRangeStart w:id="62"/>
      <w:r w:rsidR="00214508" w:rsidRPr="00214508">
        <w:rPr>
          <w:shd w:val="clear" w:color="auto" w:fill="FFFFFF"/>
        </w:rPr>
        <w:t>looduslike</w:t>
      </w:r>
      <w:commentRangeEnd w:id="62"/>
      <w:r w:rsidR="00794940">
        <w:rPr>
          <w:rStyle w:val="Kommentaariviide"/>
          <w:rFonts w:asciiTheme="minorHAnsi" w:eastAsiaTheme="minorHAnsi" w:hAnsiTheme="minorHAnsi" w:cstheme="minorBidi"/>
          <w:kern w:val="2"/>
          <w:lang w:eastAsia="en-US"/>
          <w14:ligatures w14:val="standardContextual"/>
        </w:rPr>
        <w:commentReference w:id="62"/>
      </w:r>
      <w:r w:rsidR="00214508" w:rsidRPr="00214508">
        <w:rPr>
          <w:shd w:val="clear" w:color="auto" w:fill="FFFFFF"/>
        </w:rPr>
        <w:t xml:space="preserve"> funktsioonide ja elurikkuse taastumist soodustav lahendus</w:t>
      </w:r>
      <w:r w:rsidR="00C71FDB">
        <w:rPr>
          <w:shd w:val="clear" w:color="auto" w:fill="FFFFFF"/>
        </w:rPr>
        <w:t>.</w:t>
      </w:r>
      <w:bookmarkStart w:id="63" w:name="_Hlk178248220"/>
      <w:r w:rsidR="00214508" w:rsidRPr="00214508">
        <w:rPr>
          <w:shd w:val="clear" w:color="auto" w:fill="FFFFFF"/>
        </w:rPr>
        <w:t xml:space="preserve"> </w:t>
      </w:r>
      <w:bookmarkStart w:id="64" w:name="_Hlk178248398"/>
      <w:bookmarkEnd w:id="63"/>
      <w:r w:rsidR="00765D66">
        <w:rPr>
          <w:shd w:val="clear" w:color="auto" w:fill="FFFFFF"/>
        </w:rPr>
        <w:t>K</w:t>
      </w:r>
      <w:r w:rsidR="00765D66" w:rsidRPr="003A0ACB">
        <w:rPr>
          <w:shd w:val="clear" w:color="auto" w:fill="FFFFFF"/>
        </w:rPr>
        <w:t>ehtivale kaevandamisloale kantud korrastamis</w:t>
      </w:r>
      <w:r w:rsidR="0087321F">
        <w:rPr>
          <w:shd w:val="clear" w:color="auto" w:fill="FFFFFF"/>
        </w:rPr>
        <w:t xml:space="preserve">e </w:t>
      </w:r>
      <w:r w:rsidR="00765D66" w:rsidRPr="003A0ACB">
        <w:rPr>
          <w:shd w:val="clear" w:color="auto" w:fill="FFFFFF"/>
        </w:rPr>
        <w:t>suunast</w:t>
      </w:r>
      <w:r w:rsidR="00765D66">
        <w:rPr>
          <w:shd w:val="clear" w:color="auto" w:fill="FFFFFF"/>
        </w:rPr>
        <w:t xml:space="preserve"> lähtutakse juhul</w:t>
      </w:r>
      <w:r w:rsidR="00765D66" w:rsidRPr="003A0ACB">
        <w:rPr>
          <w:shd w:val="clear" w:color="auto" w:fill="FFFFFF"/>
        </w:rPr>
        <w:t>, kui see on asjakohane</w:t>
      </w:r>
      <w:r w:rsidR="00765D66">
        <w:rPr>
          <w:shd w:val="clear" w:color="auto" w:fill="FFFFFF"/>
        </w:rPr>
        <w:t xml:space="preserve"> ja </w:t>
      </w:r>
      <w:commentRangeStart w:id="65"/>
      <w:r w:rsidR="00765D66">
        <w:rPr>
          <w:shd w:val="clear" w:color="auto" w:fill="FFFFFF"/>
        </w:rPr>
        <w:t>täidab</w:t>
      </w:r>
      <w:r w:rsidR="00214508">
        <w:rPr>
          <w:shd w:val="clear" w:color="auto" w:fill="FFFFFF"/>
        </w:rPr>
        <w:t xml:space="preserve"> eelnimetatud</w:t>
      </w:r>
      <w:r w:rsidR="00765D66">
        <w:rPr>
          <w:shd w:val="clear" w:color="auto" w:fill="FFFFFF"/>
        </w:rPr>
        <w:t xml:space="preserve"> eesmärke</w:t>
      </w:r>
      <w:commentRangeEnd w:id="65"/>
      <w:r w:rsidR="000F7755">
        <w:rPr>
          <w:rStyle w:val="Kommentaariviide"/>
          <w:rFonts w:asciiTheme="minorHAnsi" w:eastAsiaTheme="minorHAnsi" w:hAnsiTheme="minorHAnsi" w:cstheme="minorBidi"/>
          <w:kern w:val="2"/>
          <w:lang w:eastAsia="en-US"/>
          <w14:ligatures w14:val="standardContextual"/>
        </w:rPr>
        <w:commentReference w:id="65"/>
      </w:r>
      <w:r w:rsidR="00765D66" w:rsidRPr="003A0ACB">
        <w:rPr>
          <w:shd w:val="clear" w:color="auto" w:fill="FFFFFF"/>
        </w:rPr>
        <w:t>.</w:t>
      </w:r>
      <w:r w:rsidR="00214508">
        <w:rPr>
          <w:shd w:val="clear" w:color="auto" w:fill="FFFFFF"/>
        </w:rPr>
        <w:t xml:space="preserve"> </w:t>
      </w:r>
      <w:bookmarkEnd w:id="64"/>
    </w:p>
    <w:p w14:paraId="6E5084FB" w14:textId="77777777" w:rsidR="00FA6349" w:rsidRDefault="00FA6349" w:rsidP="0070076B">
      <w:pPr>
        <w:pStyle w:val="Normaallaadveeb"/>
        <w:shd w:val="clear" w:color="auto" w:fill="FFFFFF"/>
        <w:spacing w:before="0" w:beforeAutospacing="0" w:after="0" w:afterAutospacing="0"/>
        <w:jc w:val="both"/>
      </w:pPr>
    </w:p>
    <w:p w14:paraId="3E11367D" w14:textId="405FFBA6" w:rsidR="00C01BD4" w:rsidRDefault="00C71FDB" w:rsidP="0070076B">
      <w:pPr>
        <w:pStyle w:val="Normaallaadveeb"/>
        <w:shd w:val="clear" w:color="auto" w:fill="FFFFFF"/>
        <w:spacing w:before="0" w:beforeAutospacing="0" w:after="0" w:afterAutospacing="0"/>
        <w:jc w:val="both"/>
      </w:pPr>
      <w:r>
        <w:t>(2</w:t>
      </w:r>
      <w:r w:rsidR="005C5358">
        <w:rPr>
          <w:vertAlign w:val="superscript"/>
        </w:rPr>
        <w:t>6</w:t>
      </w:r>
      <w:r>
        <w:t xml:space="preserve">) Käesoleva paragrahvi </w:t>
      </w:r>
      <w:commentRangeStart w:id="66"/>
      <w:r>
        <w:t xml:space="preserve">lõikes </w:t>
      </w:r>
      <w:r w:rsidR="00AF23F8">
        <w:t>2</w:t>
      </w:r>
      <w:ins w:id="67" w:author="Katariina Kärsten - JUSTDIGI" w:date="2025-03-26T15:16:00Z" w16du:dateUtc="2025-03-26T13:16:00Z">
        <w:r w:rsidR="00CA1F23">
          <w:rPr>
            <w:vertAlign w:val="superscript"/>
          </w:rPr>
          <w:t>4</w:t>
        </w:r>
      </w:ins>
      <w:commentRangeEnd w:id="66"/>
      <w:ins w:id="68" w:author="Katariina Kärsten - JUSTDIGI" w:date="2025-03-26T15:17:00Z" w16du:dateUtc="2025-03-26T13:17:00Z">
        <w:r w:rsidR="00AB3F1A">
          <w:rPr>
            <w:rStyle w:val="Kommentaariviide"/>
            <w:rFonts w:asciiTheme="minorHAnsi" w:eastAsiaTheme="minorHAnsi" w:hAnsiTheme="minorHAnsi" w:cstheme="minorBidi"/>
            <w:kern w:val="2"/>
            <w:lang w:eastAsia="en-US"/>
            <w14:ligatures w14:val="standardContextual"/>
          </w:rPr>
          <w:commentReference w:id="66"/>
        </w:r>
      </w:ins>
      <w:del w:id="69" w:author="Katariina Kärsten - JUSTDIGI" w:date="2025-03-26T15:16:00Z" w16du:dateUtc="2025-03-26T13:16:00Z">
        <w:r w:rsidR="005C5358" w:rsidDel="00CA1F23">
          <w:rPr>
            <w:vertAlign w:val="superscript"/>
          </w:rPr>
          <w:delText>5</w:delText>
        </w:r>
      </w:del>
      <w:r w:rsidR="00AF23F8">
        <w:t xml:space="preserve"> </w:t>
      </w:r>
      <w:r>
        <w:t>sätestatud korrastamise</w:t>
      </w:r>
      <w:r w:rsidR="00A6557B">
        <w:t xml:space="preserve"> </w:t>
      </w:r>
      <w:commentRangeStart w:id="70"/>
      <w:r w:rsidR="00794848">
        <w:t xml:space="preserve">eesmärgi </w:t>
      </w:r>
      <w:r>
        <w:t>saavutamiseks peab hoonestusõiguse saaja enne hoonestus</w:t>
      </w:r>
      <w:r w:rsidR="00223131">
        <w:t>õiguse</w:t>
      </w:r>
      <w:r w:rsidR="00C01BD4">
        <w:t xml:space="preserve"> </w:t>
      </w:r>
      <w:r>
        <w:t>lepingu sõlmimist</w:t>
      </w:r>
      <w:del w:id="71" w:author="Merike Koppel - JUSTDIGI" w:date="2025-03-19T09:02:00Z" w16du:dateUtc="2025-03-19T07:02:00Z">
        <w:r w:rsidR="00C01BD4">
          <w:delText>,</w:delText>
        </w:r>
      </w:del>
      <w:r w:rsidR="00A6557B">
        <w:t xml:space="preserve"> planeeringu koostamise või projekteerimistingimuste taotlemise </w:t>
      </w:r>
      <w:ins w:id="72" w:author="Merike Koppel - JUSTDIGI" w:date="2025-03-18T09:29:00Z" w16du:dateUtc="2025-03-18T07:29:00Z">
        <w:r w:rsidR="000470EE">
          <w:t>käigu</w:t>
        </w:r>
      </w:ins>
      <w:del w:id="73" w:author="Merike Koppel - JUSTDIGI" w:date="2025-03-18T09:29:00Z" w16du:dateUtc="2025-03-18T07:29:00Z">
        <w:r w:rsidR="00A6557B">
          <w:delText>raame</w:delText>
        </w:r>
      </w:del>
      <w:r w:rsidR="00A6557B">
        <w:t xml:space="preserve">s </w:t>
      </w:r>
      <w:r w:rsidR="00843954">
        <w:t>koostama kava</w:t>
      </w:r>
      <w:commentRangeEnd w:id="70"/>
      <w:r w:rsidR="00D629BB">
        <w:rPr>
          <w:rStyle w:val="Kommentaariviide"/>
          <w:rFonts w:asciiTheme="minorHAnsi" w:eastAsiaTheme="minorHAnsi" w:hAnsiTheme="minorHAnsi" w:cstheme="minorBidi"/>
          <w:kern w:val="2"/>
          <w:lang w:eastAsia="en-US"/>
          <w14:ligatures w14:val="standardContextual"/>
        </w:rPr>
        <w:commentReference w:id="70"/>
      </w:r>
      <w:r w:rsidR="00843954">
        <w:t xml:space="preserve">, </w:t>
      </w:r>
      <w:commentRangeStart w:id="74"/>
      <w:r w:rsidR="00843954">
        <w:t xml:space="preserve">millest nähtuvad </w:t>
      </w:r>
      <w:r w:rsidR="0070076B" w:rsidRPr="00B06DD7">
        <w:t>CO</w:t>
      </w:r>
      <w:r w:rsidR="0070076B" w:rsidRPr="007543B6">
        <w:rPr>
          <w:vertAlign w:val="subscript"/>
        </w:rPr>
        <w:t>2</w:t>
      </w:r>
      <w:r w:rsidR="0070076B" w:rsidRPr="00B06DD7">
        <w:t xml:space="preserve"> sidumi</w:t>
      </w:r>
      <w:r w:rsidR="005412EE">
        <w:t>se</w:t>
      </w:r>
      <w:r w:rsidR="0070076B" w:rsidRPr="00B06DD7">
        <w:t xml:space="preserve"> või kasvuhoonegaaside vähendami</w:t>
      </w:r>
      <w:r w:rsidR="005412EE">
        <w:t>se meetmed</w:t>
      </w:r>
      <w:commentRangeEnd w:id="74"/>
      <w:r w:rsidR="0068284E">
        <w:rPr>
          <w:rStyle w:val="Kommentaariviide"/>
          <w:rFonts w:asciiTheme="minorHAnsi" w:eastAsiaTheme="minorHAnsi" w:hAnsiTheme="minorHAnsi" w:cstheme="minorBidi"/>
          <w:kern w:val="2"/>
          <w:lang w:eastAsia="en-US"/>
          <w14:ligatures w14:val="standardContextual"/>
        </w:rPr>
        <w:commentReference w:id="74"/>
      </w:r>
      <w:r w:rsidR="00A6557B">
        <w:t>.</w:t>
      </w:r>
      <w:r>
        <w:t xml:space="preserve"> </w:t>
      </w:r>
      <w:bookmarkStart w:id="75" w:name="_Hlk180757702"/>
      <w:r w:rsidR="00794848">
        <w:t xml:space="preserve">Kava tuleb koostada nii </w:t>
      </w:r>
      <w:r w:rsidR="00794848" w:rsidRPr="00794848">
        <w:t>ehitisega koormatava</w:t>
      </w:r>
      <w:r w:rsidR="00794848">
        <w:t xml:space="preserve"> </w:t>
      </w:r>
      <w:commentRangeStart w:id="76"/>
      <w:r w:rsidR="00794848">
        <w:t xml:space="preserve">kui </w:t>
      </w:r>
      <w:ins w:id="77" w:author="Merike Koppel - JUSTDIGI" w:date="2025-03-18T09:31:00Z" w16du:dateUtc="2025-03-18T07:31:00Z">
        <w:r w:rsidR="0068284E">
          <w:t xml:space="preserve">ka </w:t>
        </w:r>
        <w:commentRangeEnd w:id="76"/>
        <w:r w:rsidR="007926C6">
          <w:rPr>
            <w:rStyle w:val="Kommentaariviide"/>
            <w:rFonts w:asciiTheme="minorHAnsi" w:eastAsiaTheme="minorHAnsi" w:hAnsiTheme="minorHAnsi" w:cstheme="minorBidi"/>
            <w:kern w:val="2"/>
            <w:lang w:eastAsia="en-US"/>
            <w14:ligatures w14:val="standardContextual"/>
          </w:rPr>
          <w:commentReference w:id="76"/>
        </w:r>
      </w:ins>
      <w:r w:rsidR="00794848">
        <w:t>mittekoormatava ala kohta.</w:t>
      </w:r>
      <w:bookmarkEnd w:id="75"/>
    </w:p>
    <w:p w14:paraId="619E7DF2" w14:textId="77777777" w:rsidR="00C01BD4" w:rsidRDefault="00C01BD4" w:rsidP="0070076B">
      <w:pPr>
        <w:pStyle w:val="Normaallaadveeb"/>
        <w:shd w:val="clear" w:color="auto" w:fill="FFFFFF"/>
        <w:spacing w:before="0" w:beforeAutospacing="0" w:after="0" w:afterAutospacing="0"/>
        <w:jc w:val="both"/>
      </w:pPr>
    </w:p>
    <w:p w14:paraId="6EF135CA" w14:textId="67A17339" w:rsidR="0070076B" w:rsidRPr="00064B98" w:rsidRDefault="00C01BD4" w:rsidP="0070076B">
      <w:pPr>
        <w:pStyle w:val="Normaallaadveeb"/>
        <w:shd w:val="clear" w:color="auto" w:fill="FFFFFF"/>
        <w:spacing w:before="0" w:beforeAutospacing="0" w:after="0" w:afterAutospacing="0"/>
        <w:jc w:val="both"/>
        <w:rPr>
          <w:shd w:val="clear" w:color="auto" w:fill="FFFFFF"/>
        </w:rPr>
      </w:pPr>
      <w:r>
        <w:t>(2</w:t>
      </w:r>
      <w:r w:rsidR="005C5358">
        <w:rPr>
          <w:vertAlign w:val="superscript"/>
        </w:rPr>
        <w:t>7</w:t>
      </w:r>
      <w:r>
        <w:t xml:space="preserve">) </w:t>
      </w:r>
      <w:r w:rsidR="005D1F66">
        <w:rPr>
          <w:shd w:val="clear" w:color="auto" w:fill="FFFFFF"/>
        </w:rPr>
        <w:t>K</w:t>
      </w:r>
      <w:r>
        <w:rPr>
          <w:shd w:val="clear" w:color="auto" w:fill="FFFFFF"/>
        </w:rPr>
        <w:t>äesoleva paragrahvi lõikes 2</w:t>
      </w:r>
      <w:r w:rsidR="005C5358">
        <w:rPr>
          <w:shd w:val="clear" w:color="auto" w:fill="FFFFFF"/>
          <w:vertAlign w:val="superscript"/>
        </w:rPr>
        <w:t>6</w:t>
      </w:r>
      <w:r>
        <w:rPr>
          <w:shd w:val="clear" w:color="auto" w:fill="FFFFFF"/>
        </w:rPr>
        <w:t xml:space="preserve"> </w:t>
      </w:r>
      <w:commentRangeStart w:id="78"/>
      <w:del w:id="79" w:author="Katariina Kärsten - JUSTDIGI" w:date="2025-03-26T15:17:00Z" w16du:dateUtc="2025-03-26T13:17:00Z">
        <w:r w:rsidDel="00AB3F1A">
          <w:rPr>
            <w:shd w:val="clear" w:color="auto" w:fill="FFFFFF"/>
          </w:rPr>
          <w:delText>viidatud</w:delText>
        </w:r>
        <w:r w:rsidR="00794848" w:rsidDel="00AB3F1A">
          <w:rPr>
            <w:shd w:val="clear" w:color="auto" w:fill="FFFFFF"/>
          </w:rPr>
          <w:delText xml:space="preserve"> </w:delText>
        </w:r>
      </w:del>
      <w:ins w:id="80" w:author="Katariina Kärsten - JUSTDIGI" w:date="2025-03-26T15:17:00Z" w16du:dateUtc="2025-03-26T13:17:00Z">
        <w:r w:rsidR="00AB3F1A">
          <w:rPr>
            <w:shd w:val="clear" w:color="auto" w:fill="FFFFFF"/>
          </w:rPr>
          <w:t>nimetatud</w:t>
        </w:r>
        <w:commentRangeEnd w:id="78"/>
        <w:r w:rsidR="003D3A4F">
          <w:rPr>
            <w:rStyle w:val="Kommentaariviide"/>
            <w:rFonts w:asciiTheme="minorHAnsi" w:eastAsiaTheme="minorHAnsi" w:hAnsiTheme="minorHAnsi" w:cstheme="minorBidi"/>
            <w:kern w:val="2"/>
            <w:lang w:eastAsia="en-US"/>
            <w14:ligatures w14:val="standardContextual"/>
          </w:rPr>
          <w:commentReference w:id="78"/>
        </w:r>
        <w:r w:rsidR="00AB3F1A">
          <w:rPr>
            <w:shd w:val="clear" w:color="auto" w:fill="FFFFFF"/>
          </w:rPr>
          <w:t xml:space="preserve"> </w:t>
        </w:r>
      </w:ins>
      <w:commentRangeStart w:id="81"/>
      <w:r w:rsidR="00794848">
        <w:rPr>
          <w:shd w:val="clear" w:color="auto" w:fill="FFFFFF"/>
        </w:rPr>
        <w:t>kavast tulenevate</w:t>
      </w:r>
      <w:r w:rsidR="005412EE">
        <w:rPr>
          <w:shd w:val="clear" w:color="auto" w:fill="FFFFFF"/>
        </w:rPr>
        <w:t xml:space="preserve"> </w:t>
      </w:r>
      <w:bookmarkStart w:id="82" w:name="_Hlk178249032"/>
      <w:commentRangeEnd w:id="81"/>
      <w:r w:rsidR="007E67C4">
        <w:rPr>
          <w:rStyle w:val="Kommentaariviide"/>
          <w:rFonts w:asciiTheme="minorHAnsi" w:eastAsiaTheme="minorHAnsi" w:hAnsiTheme="minorHAnsi" w:cstheme="minorBidi"/>
          <w:kern w:val="2"/>
          <w:lang w:eastAsia="en-US"/>
          <w14:ligatures w14:val="standardContextual"/>
        </w:rPr>
        <w:commentReference w:id="81"/>
      </w:r>
      <w:r w:rsidR="005412EE">
        <w:rPr>
          <w:shd w:val="clear" w:color="auto" w:fill="FFFFFF"/>
        </w:rPr>
        <w:t>meetmetega tuleb arvestada korrastamise eesmärgi ja hoonestusõiguse</w:t>
      </w:r>
      <w:r w:rsidR="00794848">
        <w:rPr>
          <w:shd w:val="clear" w:color="auto" w:fill="FFFFFF"/>
        </w:rPr>
        <w:t xml:space="preserve"> </w:t>
      </w:r>
      <w:r w:rsidR="000B712F">
        <w:rPr>
          <w:shd w:val="clear" w:color="auto" w:fill="FFFFFF"/>
        </w:rPr>
        <w:t>või muu</w:t>
      </w:r>
      <w:r w:rsidR="00794848">
        <w:rPr>
          <w:shd w:val="clear" w:color="auto" w:fill="FFFFFF"/>
        </w:rPr>
        <w:t xml:space="preserve"> </w:t>
      </w:r>
      <w:r w:rsidR="00A20743">
        <w:rPr>
          <w:shd w:val="clear" w:color="auto" w:fill="FFFFFF"/>
        </w:rPr>
        <w:t>maakasutus</w:t>
      </w:r>
      <w:r w:rsidR="005412EE">
        <w:rPr>
          <w:shd w:val="clear" w:color="auto" w:fill="FFFFFF"/>
        </w:rPr>
        <w:t>lepingu tingimuste määramisel</w:t>
      </w:r>
      <w:bookmarkEnd w:id="82"/>
      <w:r w:rsidR="005412EE">
        <w:rPr>
          <w:shd w:val="clear" w:color="auto" w:fill="FFFFFF"/>
        </w:rPr>
        <w:t>.</w:t>
      </w:r>
      <w:r>
        <w:rPr>
          <w:shd w:val="clear" w:color="auto" w:fill="FFFFFF"/>
        </w:rPr>
        <w:t>“;</w:t>
      </w:r>
    </w:p>
    <w:p w14:paraId="59BF57EA" w14:textId="77777777" w:rsidR="00A72998" w:rsidRPr="00064B98" w:rsidRDefault="00A72998" w:rsidP="00410913">
      <w:pPr>
        <w:pStyle w:val="Normaallaadveeb"/>
        <w:shd w:val="clear" w:color="auto" w:fill="FFFFFF"/>
        <w:spacing w:before="0" w:beforeAutospacing="0" w:after="0" w:afterAutospacing="0"/>
        <w:jc w:val="both"/>
        <w:rPr>
          <w:shd w:val="clear" w:color="auto" w:fill="FFFFFF"/>
        </w:rPr>
      </w:pPr>
    </w:p>
    <w:p w14:paraId="2BCA2C85" w14:textId="557927CE" w:rsidR="00C37875" w:rsidRPr="00064B98" w:rsidRDefault="00BA295E" w:rsidP="00410913">
      <w:pPr>
        <w:pStyle w:val="Normaallaadveeb"/>
        <w:shd w:val="clear" w:color="auto" w:fill="FFFFFF" w:themeFill="background1"/>
        <w:spacing w:before="0" w:beforeAutospacing="0" w:after="0" w:afterAutospacing="0"/>
        <w:jc w:val="both"/>
        <w:rPr>
          <w:rFonts w:eastAsia="SimSun"/>
          <w:lang w:bidi="hi-IN"/>
        </w:rPr>
      </w:pPr>
      <w:r>
        <w:rPr>
          <w:b/>
          <w:bCs/>
          <w:shd w:val="clear" w:color="auto" w:fill="FFFFFF"/>
        </w:rPr>
        <w:t>8</w:t>
      </w:r>
      <w:r w:rsidR="00C37875" w:rsidRPr="00064B98">
        <w:rPr>
          <w:b/>
          <w:bCs/>
          <w:shd w:val="clear" w:color="auto" w:fill="FFFFFF"/>
        </w:rPr>
        <w:t>)</w:t>
      </w:r>
      <w:r w:rsidR="00C37875" w:rsidRPr="00064B98">
        <w:rPr>
          <w:shd w:val="clear" w:color="auto" w:fill="FFFFFF"/>
        </w:rPr>
        <w:t xml:space="preserve"> </w:t>
      </w:r>
      <w:r w:rsidR="00C37875" w:rsidRPr="00064B98">
        <w:rPr>
          <w:rFonts w:eastAsia="SimSun"/>
          <w:lang w:bidi="hi-IN"/>
        </w:rPr>
        <w:t>paragrahvi 84 täiendatakse lõikega 3</w:t>
      </w:r>
      <w:r w:rsidR="00C37875" w:rsidRPr="00064B98">
        <w:rPr>
          <w:rFonts w:eastAsia="SimSun"/>
          <w:vertAlign w:val="superscript"/>
          <w:lang w:bidi="hi-IN"/>
        </w:rPr>
        <w:t xml:space="preserve"> </w:t>
      </w:r>
      <w:r w:rsidR="00C37875" w:rsidRPr="00064B98">
        <w:rPr>
          <w:rFonts w:eastAsia="SimSun"/>
          <w:lang w:bidi="hi-IN"/>
        </w:rPr>
        <w:t>järgmises sõnastuses:</w:t>
      </w:r>
    </w:p>
    <w:p w14:paraId="0074C291" w14:textId="5FF72860" w:rsidR="00115D24" w:rsidRDefault="005A0AB6" w:rsidP="55AEB0AC">
      <w:pPr>
        <w:pStyle w:val="Normaallaadveeb"/>
        <w:shd w:val="clear" w:color="auto" w:fill="FFFFFF" w:themeFill="background1"/>
        <w:spacing w:before="0" w:beforeAutospacing="0" w:after="0" w:afterAutospacing="0"/>
        <w:jc w:val="both"/>
      </w:pPr>
      <w:r w:rsidRPr="00064B98">
        <w:rPr>
          <w:rFonts w:eastAsia="SimSun"/>
          <w:lang w:bidi="hi-IN"/>
        </w:rPr>
        <w:t>„</w:t>
      </w:r>
      <w:r w:rsidR="00C37875" w:rsidRPr="00064B98">
        <w:rPr>
          <w:rFonts w:eastAsia="SimSun"/>
          <w:lang w:bidi="hi-IN"/>
        </w:rPr>
        <w:t xml:space="preserve">(3) </w:t>
      </w:r>
      <w:bookmarkStart w:id="83" w:name="_Hlk177564739"/>
      <w:r w:rsidR="003060A9">
        <w:rPr>
          <w:shd w:val="clear" w:color="auto" w:fill="FFFFFF"/>
        </w:rPr>
        <w:t>Käesoleva seaduse</w:t>
      </w:r>
      <w:r w:rsidR="00EC2BBA">
        <w:rPr>
          <w:shd w:val="clear" w:color="auto" w:fill="FFFFFF"/>
        </w:rPr>
        <w:t xml:space="preserve"> </w:t>
      </w:r>
      <w:r w:rsidR="003060A9">
        <w:rPr>
          <w:shd w:val="clear" w:color="auto" w:fill="FFFFFF"/>
        </w:rPr>
        <w:t>§ 80 lõikes 2</w:t>
      </w:r>
      <w:r w:rsidR="003060A9">
        <w:rPr>
          <w:shd w:val="clear" w:color="auto" w:fill="FFFFFF"/>
          <w:vertAlign w:val="superscript"/>
        </w:rPr>
        <w:t>1</w:t>
      </w:r>
      <w:r w:rsidR="003060A9" w:rsidRPr="00A37D30">
        <w:rPr>
          <w:shd w:val="clear" w:color="auto" w:fill="FFFFFF"/>
        </w:rPr>
        <w:t xml:space="preserve"> nimetatud</w:t>
      </w:r>
      <w:r w:rsidR="00A72998" w:rsidRPr="00064B98">
        <w:rPr>
          <w:shd w:val="clear" w:color="auto" w:fill="FFFFFF"/>
        </w:rPr>
        <w:t xml:space="preserve"> </w:t>
      </w:r>
      <w:r w:rsidR="005E3276" w:rsidRPr="00064B98">
        <w:rPr>
          <w:shd w:val="clear" w:color="auto" w:fill="FFFFFF"/>
        </w:rPr>
        <w:t xml:space="preserve">hoonestusõiguse </w:t>
      </w:r>
      <w:r w:rsidR="000A4AE1" w:rsidRPr="00064B98">
        <w:rPr>
          <w:shd w:val="clear" w:color="auto" w:fill="FFFFFF"/>
        </w:rPr>
        <w:t>omaja</w:t>
      </w:r>
      <w:bookmarkEnd w:id="83"/>
      <w:r w:rsidR="000A4AE1" w:rsidRPr="00064B98">
        <w:rPr>
          <w:shd w:val="clear" w:color="auto" w:fill="FFFFFF"/>
        </w:rPr>
        <w:t xml:space="preserve"> </w:t>
      </w:r>
      <w:r w:rsidR="00C92B9B">
        <w:rPr>
          <w:shd w:val="clear" w:color="auto" w:fill="FFFFFF"/>
        </w:rPr>
        <w:t xml:space="preserve">korrastab </w:t>
      </w:r>
      <w:ins w:id="84" w:author="Katariina Kärsten - JUSTDIGI" w:date="2025-03-26T15:18:00Z" w16du:dateUtc="2025-03-26T13:18:00Z">
        <w:r w:rsidR="003175E7">
          <w:rPr>
            <w:shd w:val="clear" w:color="auto" w:fill="FFFFFF"/>
          </w:rPr>
          <w:t xml:space="preserve">käesoleva seaduse </w:t>
        </w:r>
      </w:ins>
      <w:r w:rsidR="00E62656" w:rsidRPr="00064B98">
        <w:rPr>
          <w:shd w:val="clear" w:color="auto" w:fill="FFFFFF"/>
        </w:rPr>
        <w:t xml:space="preserve">§ </w:t>
      </w:r>
      <w:r w:rsidR="00E62656" w:rsidRPr="00064B98">
        <w:t xml:space="preserve">14 lõike </w:t>
      </w:r>
      <w:r w:rsidR="00E62656" w:rsidRPr="00064B98">
        <w:rPr>
          <w:shd w:val="clear" w:color="auto" w:fill="FFFFFF"/>
        </w:rPr>
        <w:t>2</w:t>
      </w:r>
      <w:r w:rsidR="00E62656" w:rsidRPr="00064B98">
        <w:rPr>
          <w:bdr w:val="none" w:sz="0" w:space="0" w:color="auto" w:frame="1"/>
          <w:shd w:val="clear" w:color="auto" w:fill="FFFFFF"/>
          <w:vertAlign w:val="superscript"/>
        </w:rPr>
        <w:t>1</w:t>
      </w:r>
      <w:r w:rsidR="00E62656" w:rsidRPr="00064B98">
        <w:rPr>
          <w:shd w:val="clear" w:color="auto" w:fill="FFFFFF"/>
        </w:rPr>
        <w:t xml:space="preserve"> </w:t>
      </w:r>
      <w:r w:rsidR="00E62656" w:rsidRPr="00064B98">
        <w:t>punktis 4 nimetatud ala</w:t>
      </w:r>
      <w:ins w:id="85" w:author="Katariina Kärsten - JUSTDIGI" w:date="2025-03-26T15:19:00Z" w16du:dateUtc="2025-03-26T13:19:00Z">
        <w:r w:rsidR="001F6F0F">
          <w:t xml:space="preserve"> </w:t>
        </w:r>
        <w:commentRangeStart w:id="86"/>
        <w:r w:rsidR="001F6F0F">
          <w:t>järgmiseks tähtajaks</w:t>
        </w:r>
        <w:commentRangeEnd w:id="86"/>
        <w:r w:rsidR="002E727A">
          <w:rPr>
            <w:rStyle w:val="Kommentaariviide"/>
            <w:rFonts w:asciiTheme="minorHAnsi" w:eastAsiaTheme="minorHAnsi" w:hAnsiTheme="minorHAnsi" w:cstheme="minorBidi"/>
            <w:kern w:val="2"/>
            <w:lang w:eastAsia="en-US"/>
            <w14:ligatures w14:val="standardContextual"/>
          </w:rPr>
          <w:commentReference w:id="86"/>
        </w:r>
      </w:ins>
      <w:r w:rsidR="00115D24">
        <w:t>:</w:t>
      </w:r>
    </w:p>
    <w:p w14:paraId="3E376B71" w14:textId="57E39A4B" w:rsidR="00A72998" w:rsidRPr="00064B98" w:rsidRDefault="00115D24" w:rsidP="00410913">
      <w:pPr>
        <w:pStyle w:val="Normaallaadveeb"/>
        <w:shd w:val="clear" w:color="auto" w:fill="FFFFFF" w:themeFill="background1"/>
        <w:spacing w:before="0" w:beforeAutospacing="0" w:after="0" w:afterAutospacing="0"/>
        <w:jc w:val="both"/>
      </w:pPr>
      <w:r>
        <w:t>1)</w:t>
      </w:r>
      <w:r w:rsidR="00C92B9B">
        <w:t xml:space="preserve"> </w:t>
      </w:r>
      <w:r>
        <w:t>hoonestusõiguse alusel ehitisega koormat</w:t>
      </w:r>
      <w:r w:rsidR="00883A59">
        <w:t>ava</w:t>
      </w:r>
      <w:r>
        <w:t xml:space="preserve"> ala </w:t>
      </w:r>
      <w:r w:rsidRPr="007543B6">
        <w:t>enne hoonestusõiguse lõppe</w:t>
      </w:r>
      <w:commentRangeStart w:id="87"/>
      <w:r w:rsidRPr="007543B6">
        <w:t>mist</w:t>
      </w:r>
      <w:del w:id="88" w:author="Merike Koppel - JUSTDIGI" w:date="2025-03-18T09:32:00Z" w16du:dateUtc="2025-03-18T07:32:00Z">
        <w:r w:rsidR="00883A59">
          <w:delText>,</w:delText>
        </w:r>
      </w:del>
      <w:r w:rsidRPr="00115D24">
        <w:t xml:space="preserve"> </w:t>
      </w:r>
      <w:commentRangeEnd w:id="87"/>
      <w:r w:rsidR="00B76749">
        <w:rPr>
          <w:rStyle w:val="Kommentaariviide"/>
          <w:rFonts w:asciiTheme="minorHAnsi" w:eastAsiaTheme="minorHAnsi" w:hAnsiTheme="minorHAnsi" w:cstheme="minorBidi"/>
          <w:kern w:val="2"/>
          <w:lang w:eastAsia="en-US"/>
          <w14:ligatures w14:val="standardContextual"/>
        </w:rPr>
        <w:commentReference w:id="87"/>
      </w:r>
      <w:r w:rsidR="00C92B9B" w:rsidRPr="00115D24">
        <w:t>hoonestusõiguse seadmise lepingus määratud ajaks</w:t>
      </w:r>
      <w:r w:rsidRPr="00115D24">
        <w:t>;</w:t>
      </w:r>
    </w:p>
    <w:p w14:paraId="0D3C0E8C" w14:textId="286F557F" w:rsidR="00195BD1" w:rsidRPr="007543B6" w:rsidRDefault="00115D24" w:rsidP="00410913">
      <w:pPr>
        <w:pStyle w:val="muutmisksk"/>
        <w:spacing w:before="0"/>
        <w:rPr>
          <w:rFonts w:eastAsia="SimSun"/>
          <w:lang w:bidi="hi-IN"/>
        </w:rPr>
      </w:pPr>
      <w:r w:rsidRPr="007543B6">
        <w:rPr>
          <w:rFonts w:eastAsia="SimSun"/>
          <w:lang w:bidi="hi-IN"/>
        </w:rPr>
        <w:t>2)</w:t>
      </w:r>
      <w:r>
        <w:rPr>
          <w:rFonts w:eastAsia="SimSun"/>
          <w:lang w:bidi="hi-IN"/>
        </w:rPr>
        <w:t xml:space="preserve"> ehitistega </w:t>
      </w:r>
      <w:commentRangeStart w:id="89"/>
      <w:r>
        <w:rPr>
          <w:rFonts w:eastAsia="SimSun"/>
          <w:lang w:bidi="hi-IN"/>
        </w:rPr>
        <w:t>mitte</w:t>
      </w:r>
      <w:del w:id="90" w:author="Merike Koppel - JUSTDIGI" w:date="2025-03-18T09:32:00Z" w16du:dateUtc="2025-03-18T07:32:00Z">
        <w:r>
          <w:rPr>
            <w:rFonts w:eastAsia="SimSun"/>
            <w:lang w:bidi="hi-IN"/>
          </w:rPr>
          <w:delText xml:space="preserve"> </w:delText>
        </w:r>
      </w:del>
      <w:r>
        <w:rPr>
          <w:rFonts w:eastAsia="SimSun"/>
          <w:lang w:bidi="hi-IN"/>
        </w:rPr>
        <w:t xml:space="preserve">koormatava </w:t>
      </w:r>
      <w:commentRangeEnd w:id="89"/>
      <w:r w:rsidR="00B76749">
        <w:rPr>
          <w:rStyle w:val="Kommentaariviide"/>
          <w:rFonts w:asciiTheme="minorHAnsi" w:eastAsiaTheme="minorHAnsi" w:hAnsiTheme="minorHAnsi" w:cstheme="minorBidi"/>
          <w:kern w:val="2"/>
          <w:lang w:eastAsia="en-US"/>
          <w14:ligatures w14:val="standardContextual"/>
        </w:rPr>
        <w:commentReference w:id="89"/>
      </w:r>
      <w:r>
        <w:rPr>
          <w:rFonts w:eastAsia="SimSun"/>
          <w:lang w:bidi="hi-IN"/>
        </w:rPr>
        <w:t xml:space="preserve">ala viie aasta jooksul </w:t>
      </w:r>
      <w:r w:rsidR="00794848">
        <w:rPr>
          <w:rFonts w:eastAsia="SimSun"/>
          <w:lang w:bidi="hi-IN"/>
        </w:rPr>
        <w:t xml:space="preserve">käesoleva lõike punktis 1 nimetatud alale </w:t>
      </w:r>
      <w:r>
        <w:rPr>
          <w:rFonts w:eastAsia="SimSun"/>
          <w:lang w:bidi="hi-IN"/>
        </w:rPr>
        <w:t>hoonestusõiguse seadmisest arvates.</w:t>
      </w:r>
      <w:r w:rsidR="008230B8">
        <w:rPr>
          <w:rFonts w:eastAsia="SimSun"/>
          <w:lang w:bidi="hi-IN"/>
        </w:rPr>
        <w:t>“;</w:t>
      </w:r>
    </w:p>
    <w:p w14:paraId="3162A16E" w14:textId="77777777" w:rsidR="00115D24" w:rsidRPr="00064B98" w:rsidRDefault="00115D24" w:rsidP="00410913">
      <w:pPr>
        <w:pStyle w:val="muutmisksk"/>
        <w:spacing w:before="0"/>
        <w:rPr>
          <w:rFonts w:eastAsia="SimSun"/>
          <w:b/>
          <w:bCs/>
          <w:lang w:bidi="hi-IN"/>
        </w:rPr>
      </w:pPr>
    </w:p>
    <w:p w14:paraId="50EAA9B2" w14:textId="206B1CB1" w:rsidR="00A74869" w:rsidRPr="00064B98" w:rsidRDefault="00BA295E" w:rsidP="00410913">
      <w:pPr>
        <w:pStyle w:val="muutmisksk"/>
        <w:spacing w:before="0"/>
        <w:rPr>
          <w:rFonts w:eastAsia="SimSun"/>
          <w:lang w:bidi="hi-IN"/>
        </w:rPr>
      </w:pPr>
      <w:r>
        <w:rPr>
          <w:rFonts w:eastAsia="SimSun"/>
          <w:b/>
          <w:bCs/>
          <w:lang w:bidi="hi-IN"/>
        </w:rPr>
        <w:t>9</w:t>
      </w:r>
      <w:r w:rsidR="00E55DD8" w:rsidRPr="00064B98">
        <w:rPr>
          <w:rFonts w:eastAsia="SimSun"/>
          <w:b/>
          <w:bCs/>
          <w:lang w:bidi="hi-IN"/>
        </w:rPr>
        <w:t>)</w:t>
      </w:r>
      <w:r w:rsidR="00E55DD8" w:rsidRPr="00064B98">
        <w:rPr>
          <w:rFonts w:eastAsia="SimSun"/>
          <w:lang w:bidi="hi-IN"/>
        </w:rPr>
        <w:t xml:space="preserve"> paragrahvi 90 täiendatakse lõigetega </w:t>
      </w:r>
      <w:r w:rsidR="00E55DD8" w:rsidRPr="00064B98">
        <w:t>5</w:t>
      </w:r>
      <w:r w:rsidR="00E55DD8" w:rsidRPr="00064B98">
        <w:rPr>
          <w:vertAlign w:val="superscript"/>
        </w:rPr>
        <w:t>1</w:t>
      </w:r>
      <w:r w:rsidR="00410913">
        <w:rPr>
          <w:rFonts w:eastAsia="SimSun"/>
          <w:lang w:bidi="hi-IN"/>
        </w:rPr>
        <w:t>–</w:t>
      </w:r>
      <w:r w:rsidR="002857A0" w:rsidRPr="00064B98">
        <w:t>5</w:t>
      </w:r>
      <w:r w:rsidR="00A51A7C">
        <w:rPr>
          <w:vertAlign w:val="superscript"/>
        </w:rPr>
        <w:t>4</w:t>
      </w:r>
      <w:r w:rsidR="00D57F35" w:rsidRPr="00064B98">
        <w:rPr>
          <w:vertAlign w:val="superscript"/>
        </w:rPr>
        <w:t xml:space="preserve"> </w:t>
      </w:r>
      <w:r w:rsidR="00E55DD8" w:rsidRPr="00064B98">
        <w:rPr>
          <w:rFonts w:eastAsia="SimSun"/>
          <w:lang w:bidi="hi-IN"/>
        </w:rPr>
        <w:t>järgmises sõnastuses:</w:t>
      </w:r>
    </w:p>
    <w:p w14:paraId="2EA6DB5F" w14:textId="552B365E" w:rsidR="00982945" w:rsidRPr="003A00C3" w:rsidRDefault="005306BD" w:rsidP="00410913">
      <w:pPr>
        <w:pStyle w:val="Normaallaadveeb"/>
        <w:shd w:val="clear" w:color="auto" w:fill="FFFFFF" w:themeFill="background1"/>
        <w:spacing w:before="0" w:beforeAutospacing="0" w:after="0" w:afterAutospacing="0"/>
        <w:jc w:val="both"/>
      </w:pPr>
      <w:r w:rsidRPr="00462090">
        <w:t>„</w:t>
      </w:r>
      <w:r w:rsidR="00E55DD8" w:rsidRPr="00462090">
        <w:t>(5</w:t>
      </w:r>
      <w:r w:rsidR="00E55DD8" w:rsidRPr="00462090">
        <w:rPr>
          <w:vertAlign w:val="superscript"/>
        </w:rPr>
        <w:t>1</w:t>
      </w:r>
      <w:r w:rsidR="00E55DD8" w:rsidRPr="00462090">
        <w:t xml:space="preserve">) </w:t>
      </w:r>
      <w:bookmarkStart w:id="91" w:name="_Hlk191330946"/>
      <w:r w:rsidR="0021076D" w:rsidRPr="00462090">
        <w:t>R</w:t>
      </w:r>
      <w:r w:rsidR="00C70005" w:rsidRPr="00462090">
        <w:t>iigile kuuluva kinnisasja või selle osa</w:t>
      </w:r>
      <w:r w:rsidR="0021076D" w:rsidRPr="00462090">
        <w:t>, mis on kehtiva kaevandamisloaga määratud kaevandamiseks,</w:t>
      </w:r>
      <w:r w:rsidR="00C70005" w:rsidRPr="00462090">
        <w:t xml:space="preserve"> võib riigivaraseaduses sätestatud korras </w:t>
      </w:r>
      <w:r w:rsidR="005550E6" w:rsidRPr="00462090">
        <w:t xml:space="preserve">anda </w:t>
      </w:r>
      <w:r w:rsidR="0021076D" w:rsidRPr="00462090">
        <w:t xml:space="preserve">teisele isikule </w:t>
      </w:r>
      <w:r w:rsidR="00C70005" w:rsidRPr="00462090">
        <w:t>kasuta</w:t>
      </w:r>
      <w:ins w:id="92" w:author="Merike Koppel - JUSTDIGI" w:date="2025-03-18T11:30:00Z" w16du:dateUtc="2025-03-18T09:30:00Z">
        <w:r w:rsidR="00227E82">
          <w:t>da</w:t>
        </w:r>
      </w:ins>
      <w:del w:id="93" w:author="Merike Koppel - JUSTDIGI" w:date="2025-03-18T11:30:00Z" w16du:dateUtc="2025-03-18T09:30:00Z">
        <w:r w:rsidR="00C70005" w:rsidRPr="00462090" w:rsidDel="00227E82">
          <w:delText>miseks</w:delText>
        </w:r>
      </w:del>
      <w:r w:rsidR="00C70005" w:rsidRPr="00462090">
        <w:t xml:space="preserve"> </w:t>
      </w:r>
      <w:bookmarkStart w:id="94" w:name="_Hlk177565141"/>
      <w:bookmarkStart w:id="95" w:name="_Hlk164236878"/>
      <w:r w:rsidR="00F46910">
        <w:t xml:space="preserve">taastuvenergia ehitise ehitamise eesmärgil </w:t>
      </w:r>
      <w:r w:rsidR="00BA295E" w:rsidRPr="00BA295E">
        <w:t>käesoleva seaduse § 14 lõike 2</w:t>
      </w:r>
      <w:r w:rsidR="00BA295E" w:rsidRPr="00BA295E">
        <w:rPr>
          <w:vertAlign w:val="superscript"/>
        </w:rPr>
        <w:t>1</w:t>
      </w:r>
      <w:r w:rsidR="00BA295E" w:rsidRPr="00BA295E">
        <w:t xml:space="preserve"> punktis 4 ja lõikes 2</w:t>
      </w:r>
      <w:r w:rsidR="00BA295E" w:rsidRPr="00BA295E">
        <w:rPr>
          <w:vertAlign w:val="superscript"/>
        </w:rPr>
        <w:t>2</w:t>
      </w:r>
      <w:r w:rsidR="00BA295E" w:rsidRPr="00BA295E">
        <w:t xml:space="preserve"> sätestatud tingimustel ning § 14 lõike 2</w:t>
      </w:r>
      <w:r w:rsidR="004A268C" w:rsidRPr="009C54F3">
        <w:rPr>
          <w:vertAlign w:val="superscript"/>
        </w:rPr>
        <w:t>1</w:t>
      </w:r>
      <w:r w:rsidR="00F9002E">
        <w:t xml:space="preserve"> punktis 4</w:t>
      </w:r>
      <w:r w:rsidR="00BA295E" w:rsidRPr="00BA295E">
        <w:t xml:space="preserve"> nimetatud loa saamisel</w:t>
      </w:r>
      <w:bookmarkEnd w:id="91"/>
      <w:r w:rsidR="00BA295E" w:rsidRPr="00BA295E">
        <w:t>.</w:t>
      </w:r>
      <w:bookmarkEnd w:id="94"/>
      <w:r w:rsidR="00406904" w:rsidRPr="00406904">
        <w:rPr>
          <w:rFonts w:asciiTheme="minorHAnsi" w:eastAsiaTheme="minorHAnsi" w:hAnsiTheme="minorHAnsi" w:cstheme="minorBidi"/>
          <w:kern w:val="2"/>
          <w:sz w:val="22"/>
          <w:szCs w:val="22"/>
          <w:lang w:eastAsia="en-US"/>
          <w14:ligatures w14:val="standardContextual"/>
        </w:rPr>
        <w:t xml:space="preserve"> </w:t>
      </w:r>
    </w:p>
    <w:bookmarkEnd w:id="95"/>
    <w:p w14:paraId="643853B6" w14:textId="77777777" w:rsidR="007E31F4" w:rsidRPr="003A00C3" w:rsidRDefault="007E31F4" w:rsidP="00410913">
      <w:pPr>
        <w:pStyle w:val="Normaallaadveeb"/>
        <w:shd w:val="clear" w:color="auto" w:fill="FFFFFF"/>
        <w:spacing w:before="0" w:beforeAutospacing="0" w:after="0" w:afterAutospacing="0"/>
        <w:jc w:val="both"/>
      </w:pPr>
    </w:p>
    <w:p w14:paraId="1A77BD03" w14:textId="79DECE7D" w:rsidR="004A25BF" w:rsidRPr="003A00C3" w:rsidRDefault="004A25BF" w:rsidP="00410913">
      <w:pPr>
        <w:spacing w:after="0" w:line="240" w:lineRule="auto"/>
        <w:jc w:val="both"/>
        <w:rPr>
          <w:rFonts w:ascii="Times New Roman" w:hAnsi="Times New Roman" w:cs="Times New Roman"/>
          <w:sz w:val="24"/>
          <w:szCs w:val="24"/>
        </w:rPr>
      </w:pPr>
      <w:bookmarkStart w:id="96" w:name="_Hlk164238757"/>
      <w:bookmarkStart w:id="97" w:name="_Hlk159927593"/>
      <w:r w:rsidRPr="003A00C3">
        <w:rPr>
          <w:rFonts w:ascii="Times New Roman" w:hAnsi="Times New Roman" w:cs="Times New Roman"/>
          <w:sz w:val="24"/>
          <w:szCs w:val="24"/>
        </w:rPr>
        <w:t>(5</w:t>
      </w:r>
      <w:r w:rsidRPr="003A00C3">
        <w:rPr>
          <w:rFonts w:ascii="Times New Roman" w:hAnsi="Times New Roman" w:cs="Times New Roman"/>
          <w:sz w:val="24"/>
          <w:szCs w:val="24"/>
          <w:vertAlign w:val="superscript"/>
        </w:rPr>
        <w:t>2</w:t>
      </w:r>
      <w:r w:rsidRPr="003A00C3">
        <w:rPr>
          <w:rFonts w:ascii="Times New Roman" w:hAnsi="Times New Roman" w:cs="Times New Roman"/>
          <w:sz w:val="24"/>
          <w:szCs w:val="24"/>
        </w:rPr>
        <w:t>) Käesoleva paragrahvi lõikes 5</w:t>
      </w:r>
      <w:r w:rsidRPr="003A00C3">
        <w:rPr>
          <w:rFonts w:ascii="Times New Roman" w:hAnsi="Times New Roman" w:cs="Times New Roman"/>
          <w:sz w:val="24"/>
          <w:szCs w:val="24"/>
          <w:vertAlign w:val="superscript"/>
        </w:rPr>
        <w:t>1</w:t>
      </w:r>
      <w:r w:rsidRPr="003A00C3">
        <w:rPr>
          <w:rFonts w:ascii="Times New Roman" w:hAnsi="Times New Roman" w:cs="Times New Roman"/>
          <w:sz w:val="24"/>
          <w:szCs w:val="24"/>
        </w:rPr>
        <w:t xml:space="preserve"> nimetatud</w:t>
      </w:r>
      <w:r w:rsidRPr="003A00C3">
        <w:rPr>
          <w:rFonts w:ascii="Times New Roman" w:hAnsi="Times New Roman" w:cs="Times New Roman"/>
          <w:b/>
          <w:bCs/>
          <w:sz w:val="24"/>
          <w:szCs w:val="24"/>
        </w:rPr>
        <w:t xml:space="preserve"> </w:t>
      </w:r>
      <w:r w:rsidRPr="003A00C3">
        <w:rPr>
          <w:rFonts w:ascii="Times New Roman" w:hAnsi="Times New Roman" w:cs="Times New Roman"/>
          <w:sz w:val="24"/>
          <w:szCs w:val="24"/>
        </w:rPr>
        <w:t xml:space="preserve">kinnisasja või selle osa </w:t>
      </w:r>
      <w:r w:rsidRPr="008724D3">
        <w:rPr>
          <w:rFonts w:ascii="Times New Roman" w:hAnsi="Times New Roman" w:cs="Times New Roman"/>
          <w:sz w:val="24"/>
          <w:szCs w:val="24"/>
        </w:rPr>
        <w:t>taastuvenergia</w:t>
      </w:r>
      <w:r w:rsidR="00313813">
        <w:rPr>
          <w:rFonts w:ascii="Times New Roman" w:hAnsi="Times New Roman" w:cs="Times New Roman"/>
          <w:sz w:val="24"/>
          <w:szCs w:val="24"/>
        </w:rPr>
        <w:t xml:space="preserve"> </w:t>
      </w:r>
      <w:r w:rsidRPr="008724D3">
        <w:rPr>
          <w:rFonts w:ascii="Times New Roman" w:hAnsi="Times New Roman" w:cs="Times New Roman"/>
          <w:sz w:val="24"/>
          <w:szCs w:val="24"/>
        </w:rPr>
        <w:t>ehitise</w:t>
      </w:r>
      <w:r w:rsidRPr="003A00C3">
        <w:rPr>
          <w:rFonts w:ascii="Times New Roman" w:hAnsi="Times New Roman" w:cs="Times New Roman"/>
          <w:sz w:val="24"/>
          <w:szCs w:val="24"/>
        </w:rPr>
        <w:t xml:space="preserve"> ehitamise eesmärgil kasutamise</w:t>
      </w:r>
      <w:r w:rsidRPr="003A00C3">
        <w:rPr>
          <w:rFonts w:ascii="Times New Roman" w:hAnsi="Times New Roman" w:cs="Times New Roman"/>
          <w:b/>
          <w:bCs/>
          <w:sz w:val="24"/>
          <w:szCs w:val="24"/>
        </w:rPr>
        <w:t xml:space="preserve"> </w:t>
      </w:r>
      <w:r w:rsidRPr="003A00C3">
        <w:rPr>
          <w:rFonts w:ascii="Times New Roman" w:hAnsi="Times New Roman" w:cs="Times New Roman"/>
          <w:sz w:val="24"/>
          <w:szCs w:val="24"/>
        </w:rPr>
        <w:t>õigust taotlev isik esitab riigivara valitsejale või volitatud asutusele hoonestusõiguse taotluse, milles märgitakse vähemalt:</w:t>
      </w:r>
    </w:p>
    <w:p w14:paraId="7E9AEA9C" w14:textId="77777777" w:rsidR="004A25BF" w:rsidRPr="003A00C3" w:rsidRDefault="004A25BF" w:rsidP="00410913">
      <w:pPr>
        <w:spacing w:after="0" w:line="240" w:lineRule="auto"/>
        <w:jc w:val="both"/>
        <w:rPr>
          <w:rFonts w:ascii="Times New Roman" w:hAnsi="Times New Roman" w:cs="Times New Roman"/>
          <w:sz w:val="24"/>
          <w:szCs w:val="24"/>
        </w:rPr>
      </w:pPr>
      <w:r w:rsidRPr="003A00C3">
        <w:rPr>
          <w:rFonts w:ascii="Times New Roman" w:hAnsi="Times New Roman" w:cs="Times New Roman"/>
          <w:sz w:val="24"/>
          <w:szCs w:val="24"/>
        </w:rPr>
        <w:t>1) taotluse esitaja nimi, isiku- või registrikood, elu- või asukoht ja kontaktandmed;</w:t>
      </w:r>
    </w:p>
    <w:p w14:paraId="182770AA" w14:textId="5071E0D8" w:rsidR="004A25BF" w:rsidRDefault="004A25BF" w:rsidP="00410913">
      <w:pPr>
        <w:spacing w:after="0" w:line="240" w:lineRule="auto"/>
        <w:jc w:val="both"/>
        <w:rPr>
          <w:rFonts w:ascii="Times New Roman" w:hAnsi="Times New Roman" w:cs="Times New Roman"/>
          <w:sz w:val="24"/>
          <w:szCs w:val="24"/>
        </w:rPr>
      </w:pPr>
      <w:r w:rsidRPr="003A00C3">
        <w:rPr>
          <w:rFonts w:ascii="Times New Roman" w:hAnsi="Times New Roman" w:cs="Times New Roman"/>
          <w:sz w:val="24"/>
          <w:szCs w:val="24"/>
        </w:rPr>
        <w:t xml:space="preserve">2) </w:t>
      </w:r>
      <w:commentRangeStart w:id="98"/>
      <w:r w:rsidRPr="003A00C3">
        <w:rPr>
          <w:rFonts w:ascii="Times New Roman" w:hAnsi="Times New Roman" w:cs="Times New Roman"/>
          <w:sz w:val="24"/>
          <w:szCs w:val="24"/>
        </w:rPr>
        <w:t>taotl</w:t>
      </w:r>
      <w:r w:rsidR="00410913" w:rsidRPr="003A00C3">
        <w:rPr>
          <w:rFonts w:ascii="Times New Roman" w:hAnsi="Times New Roman" w:cs="Times New Roman"/>
          <w:sz w:val="24"/>
          <w:szCs w:val="24"/>
        </w:rPr>
        <w:t>etava</w:t>
      </w:r>
      <w:r w:rsidRPr="003A00C3">
        <w:rPr>
          <w:rFonts w:ascii="Times New Roman" w:hAnsi="Times New Roman" w:cs="Times New Roman"/>
          <w:sz w:val="24"/>
          <w:szCs w:val="24"/>
        </w:rPr>
        <w:t xml:space="preserve"> kinnisasja </w:t>
      </w:r>
      <w:commentRangeEnd w:id="98"/>
      <w:r w:rsidR="00106A8B">
        <w:rPr>
          <w:rStyle w:val="Kommentaariviide"/>
        </w:rPr>
        <w:commentReference w:id="98"/>
      </w:r>
      <w:r w:rsidRPr="003A00C3">
        <w:rPr>
          <w:rFonts w:ascii="Times New Roman" w:hAnsi="Times New Roman" w:cs="Times New Roman"/>
          <w:sz w:val="24"/>
          <w:szCs w:val="24"/>
        </w:rPr>
        <w:t>aadress, katastritunnus ja koorma</w:t>
      </w:r>
      <w:r w:rsidR="00410913" w:rsidRPr="003A00C3">
        <w:rPr>
          <w:rFonts w:ascii="Times New Roman" w:hAnsi="Times New Roman" w:cs="Times New Roman"/>
          <w:sz w:val="24"/>
          <w:szCs w:val="24"/>
        </w:rPr>
        <w:t>ta</w:t>
      </w:r>
      <w:r w:rsidRPr="003A00C3">
        <w:rPr>
          <w:rFonts w:ascii="Times New Roman" w:hAnsi="Times New Roman" w:cs="Times New Roman"/>
          <w:sz w:val="24"/>
          <w:szCs w:val="24"/>
        </w:rPr>
        <w:t>va</w:t>
      </w:r>
      <w:r w:rsidRPr="004A25BF">
        <w:rPr>
          <w:rFonts w:ascii="Times New Roman" w:hAnsi="Times New Roman" w:cs="Times New Roman"/>
          <w:sz w:val="24"/>
          <w:szCs w:val="24"/>
        </w:rPr>
        <w:t xml:space="preserve"> ala pindala;</w:t>
      </w:r>
    </w:p>
    <w:p w14:paraId="3FA63AEB" w14:textId="774E809F" w:rsidR="00BC2287" w:rsidRPr="004A25BF" w:rsidRDefault="00BC2287"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BC2287">
        <w:rPr>
          <w:rFonts w:ascii="Times New Roman" w:hAnsi="Times New Roman" w:cs="Times New Roman"/>
          <w:sz w:val="24"/>
          <w:szCs w:val="24"/>
        </w:rPr>
        <w:t>taotleja kinnitus, et ta on teavitanud taotluse esitamisest koormatava ala asukoha kohaliku omavalitsuse üksust</w:t>
      </w:r>
      <w:r w:rsidR="00655006">
        <w:rPr>
          <w:rFonts w:ascii="Times New Roman" w:hAnsi="Times New Roman" w:cs="Times New Roman"/>
          <w:sz w:val="24"/>
          <w:szCs w:val="24"/>
        </w:rPr>
        <w:t>;</w:t>
      </w:r>
    </w:p>
    <w:p w14:paraId="3C19E554" w14:textId="57505539" w:rsidR="004A25BF" w:rsidRPr="004A25BF" w:rsidRDefault="00BC2287"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4A25BF" w:rsidRPr="004A25BF">
        <w:rPr>
          <w:rFonts w:ascii="Times New Roman" w:hAnsi="Times New Roman" w:cs="Times New Roman"/>
          <w:sz w:val="24"/>
          <w:szCs w:val="24"/>
        </w:rPr>
        <w:t>) kavandatava ehitise või ehitiste kirjeldus ja püsimise tähtaeg;</w:t>
      </w:r>
    </w:p>
    <w:p w14:paraId="487F8A80" w14:textId="3FE243C0" w:rsidR="004A25BF" w:rsidRPr="004A25BF" w:rsidRDefault="00BC2287"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4A25BF" w:rsidRPr="004A25BF">
        <w:rPr>
          <w:rFonts w:ascii="Times New Roman" w:hAnsi="Times New Roman" w:cs="Times New Roman"/>
          <w:sz w:val="24"/>
          <w:szCs w:val="24"/>
        </w:rPr>
        <w:t>) taotletava hoonestusõiguse tähtaeg;</w:t>
      </w:r>
    </w:p>
    <w:p w14:paraId="4E9B84DA" w14:textId="664DE0A2" w:rsidR="000B712F" w:rsidRDefault="00BC2287"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A25BF" w:rsidRPr="004A25BF">
        <w:rPr>
          <w:rFonts w:ascii="Times New Roman" w:hAnsi="Times New Roman" w:cs="Times New Roman"/>
          <w:sz w:val="24"/>
          <w:szCs w:val="24"/>
        </w:rPr>
        <w:t>) muust õigusaktist tulenevad või pädeva asutuse nõudmisel muud asjakohased hoonestusõiguse taotlemisega seotud andmed</w:t>
      </w:r>
      <w:r>
        <w:rPr>
          <w:rFonts w:ascii="Times New Roman" w:hAnsi="Times New Roman" w:cs="Times New Roman"/>
          <w:sz w:val="24"/>
          <w:szCs w:val="24"/>
        </w:rPr>
        <w:t>.</w:t>
      </w:r>
    </w:p>
    <w:p w14:paraId="442B43AC" w14:textId="77777777" w:rsidR="004A25BF" w:rsidRPr="004A25BF" w:rsidRDefault="004A25BF" w:rsidP="00410913">
      <w:pPr>
        <w:spacing w:after="0" w:line="240" w:lineRule="auto"/>
        <w:jc w:val="both"/>
        <w:rPr>
          <w:rFonts w:ascii="Times New Roman" w:hAnsi="Times New Roman" w:cs="Times New Roman"/>
          <w:sz w:val="24"/>
          <w:szCs w:val="24"/>
        </w:rPr>
      </w:pPr>
    </w:p>
    <w:p w14:paraId="4ACFEC89" w14:textId="77777777" w:rsidR="004A25BF" w:rsidRPr="004A25BF" w:rsidRDefault="004A25BF" w:rsidP="00410913">
      <w:pPr>
        <w:spacing w:after="0" w:line="240" w:lineRule="auto"/>
        <w:jc w:val="both"/>
        <w:rPr>
          <w:rFonts w:ascii="Times New Roman" w:hAnsi="Times New Roman" w:cs="Times New Roman"/>
          <w:sz w:val="24"/>
          <w:szCs w:val="24"/>
        </w:rPr>
      </w:pPr>
      <w:r w:rsidRPr="004A25BF">
        <w:rPr>
          <w:rFonts w:ascii="Times New Roman" w:hAnsi="Times New Roman" w:cs="Times New Roman"/>
          <w:sz w:val="24"/>
          <w:szCs w:val="24"/>
        </w:rPr>
        <w:t>(5</w:t>
      </w:r>
      <w:r w:rsidRPr="004A25BF">
        <w:rPr>
          <w:rFonts w:ascii="Times New Roman" w:hAnsi="Times New Roman" w:cs="Times New Roman"/>
          <w:sz w:val="24"/>
          <w:szCs w:val="24"/>
          <w:vertAlign w:val="superscript"/>
        </w:rPr>
        <w:t>3</w:t>
      </w:r>
      <w:r w:rsidRPr="004A25BF">
        <w:rPr>
          <w:rFonts w:ascii="Times New Roman" w:hAnsi="Times New Roman" w:cs="Times New Roman"/>
          <w:sz w:val="24"/>
          <w:szCs w:val="24"/>
        </w:rPr>
        <w:t>) Käesoleva paragrahvi lõikes 5</w:t>
      </w:r>
      <w:r w:rsidRPr="004A25BF">
        <w:rPr>
          <w:rFonts w:ascii="Times New Roman" w:hAnsi="Times New Roman" w:cs="Times New Roman"/>
          <w:sz w:val="24"/>
          <w:szCs w:val="24"/>
          <w:vertAlign w:val="superscript"/>
        </w:rPr>
        <w:t xml:space="preserve">2 </w:t>
      </w:r>
      <w:r w:rsidRPr="004A25BF">
        <w:rPr>
          <w:rFonts w:ascii="Times New Roman" w:hAnsi="Times New Roman" w:cs="Times New Roman"/>
          <w:sz w:val="24"/>
          <w:szCs w:val="24"/>
        </w:rPr>
        <w:t>nimetatud taotlusele lisatakse vähemalt:</w:t>
      </w:r>
    </w:p>
    <w:p w14:paraId="3B0773C9" w14:textId="7E18D9C8" w:rsidR="004A25BF" w:rsidRPr="004A25BF" w:rsidRDefault="004A25BF" w:rsidP="00410913">
      <w:pPr>
        <w:spacing w:after="0" w:line="240" w:lineRule="auto"/>
        <w:jc w:val="both"/>
        <w:rPr>
          <w:rFonts w:ascii="Times New Roman" w:hAnsi="Times New Roman" w:cs="Times New Roman"/>
          <w:sz w:val="24"/>
          <w:szCs w:val="24"/>
        </w:rPr>
      </w:pPr>
      <w:r w:rsidRPr="004A25BF">
        <w:rPr>
          <w:rFonts w:ascii="Times New Roman" w:hAnsi="Times New Roman" w:cs="Times New Roman"/>
          <w:sz w:val="24"/>
          <w:szCs w:val="24"/>
        </w:rPr>
        <w:t>1) kinnisasja või selle osa asendiplaan, millel on märgitud koormatava ala asukoht kaardil, koordinaadid ja ala pindala;</w:t>
      </w:r>
    </w:p>
    <w:p w14:paraId="27F1CB06" w14:textId="4FA662BC" w:rsidR="004A25BF" w:rsidRPr="004A25BF" w:rsidRDefault="004A25BF" w:rsidP="00410913">
      <w:pPr>
        <w:spacing w:after="0" w:line="240" w:lineRule="auto"/>
        <w:jc w:val="both"/>
        <w:rPr>
          <w:rFonts w:ascii="Times New Roman" w:hAnsi="Times New Roman" w:cs="Times New Roman"/>
          <w:sz w:val="24"/>
          <w:szCs w:val="24"/>
        </w:rPr>
      </w:pPr>
      <w:r w:rsidRPr="55AEB0AC">
        <w:rPr>
          <w:rFonts w:ascii="Times New Roman" w:hAnsi="Times New Roman" w:cs="Times New Roman"/>
          <w:sz w:val="24"/>
          <w:szCs w:val="24"/>
        </w:rPr>
        <w:t xml:space="preserve">3) </w:t>
      </w:r>
      <w:commentRangeStart w:id="99"/>
      <w:r w:rsidRPr="55AEB0AC">
        <w:rPr>
          <w:rFonts w:ascii="Times New Roman" w:hAnsi="Times New Roman" w:cs="Times New Roman"/>
          <w:sz w:val="24"/>
          <w:szCs w:val="24"/>
        </w:rPr>
        <w:t>olemasolu korral viide kehtestatud planeeringule ning</w:t>
      </w:r>
      <w:r w:rsidR="1AB5D4EF" w:rsidRPr="55AEB0AC">
        <w:rPr>
          <w:rFonts w:ascii="Times New Roman" w:hAnsi="Times New Roman" w:cs="Times New Roman"/>
          <w:sz w:val="24"/>
          <w:szCs w:val="24"/>
        </w:rPr>
        <w:t xml:space="preserve"> </w:t>
      </w:r>
      <w:r w:rsidRPr="55AEB0AC">
        <w:rPr>
          <w:rFonts w:ascii="Times New Roman" w:hAnsi="Times New Roman" w:cs="Times New Roman"/>
          <w:sz w:val="24"/>
          <w:szCs w:val="24"/>
        </w:rPr>
        <w:t>ehitusprojekt või projekteerimistingimused</w:t>
      </w:r>
      <w:commentRangeEnd w:id="99"/>
      <w:r w:rsidR="00185153">
        <w:rPr>
          <w:rStyle w:val="Kommentaariviide"/>
        </w:rPr>
        <w:commentReference w:id="99"/>
      </w:r>
      <w:r w:rsidRPr="55AEB0AC">
        <w:rPr>
          <w:rFonts w:ascii="Times New Roman" w:hAnsi="Times New Roman" w:cs="Times New Roman"/>
          <w:sz w:val="24"/>
          <w:szCs w:val="24"/>
        </w:rPr>
        <w:t>;</w:t>
      </w:r>
    </w:p>
    <w:p w14:paraId="02067954" w14:textId="14F5CDCE" w:rsidR="004A25BF" w:rsidRPr="004A25BF" w:rsidRDefault="004A25BF" w:rsidP="00410913">
      <w:pPr>
        <w:spacing w:after="0" w:line="240" w:lineRule="auto"/>
        <w:jc w:val="both"/>
        <w:rPr>
          <w:rFonts w:ascii="Times New Roman" w:hAnsi="Times New Roman" w:cs="Times New Roman"/>
          <w:sz w:val="24"/>
          <w:szCs w:val="24"/>
        </w:rPr>
      </w:pPr>
      <w:r w:rsidRPr="004A25BF">
        <w:rPr>
          <w:rFonts w:ascii="Times New Roman" w:hAnsi="Times New Roman" w:cs="Times New Roman"/>
          <w:sz w:val="24"/>
          <w:szCs w:val="24"/>
        </w:rPr>
        <w:t xml:space="preserve">4) </w:t>
      </w:r>
      <w:commentRangeStart w:id="100"/>
      <w:proofErr w:type="spellStart"/>
      <w:r w:rsidRPr="004A25BF">
        <w:rPr>
          <w:rFonts w:ascii="Times New Roman" w:hAnsi="Times New Roman" w:cs="Times New Roman"/>
          <w:sz w:val="24"/>
          <w:szCs w:val="24"/>
        </w:rPr>
        <w:t>markšeiderimõõdistus</w:t>
      </w:r>
      <w:commentRangeEnd w:id="100"/>
      <w:r w:rsidR="0067332C">
        <w:rPr>
          <w:rStyle w:val="Kommentaariviide"/>
        </w:rPr>
        <w:commentReference w:id="100"/>
      </w:r>
      <w:ins w:id="101" w:author="Merike Koppel - JUSTDIGI" w:date="2025-03-19T09:23:00Z" w16du:dateUtc="2025-03-19T07:23:00Z">
        <w:r w:rsidR="0024381E">
          <w:rPr>
            <w:rFonts w:ascii="Times New Roman" w:hAnsi="Times New Roman" w:cs="Times New Roman"/>
            <w:sz w:val="24"/>
            <w:szCs w:val="24"/>
          </w:rPr>
          <w:t>e</w:t>
        </w:r>
        <w:proofErr w:type="spellEnd"/>
        <w:r w:rsidR="00E371ED">
          <w:rPr>
            <w:rFonts w:ascii="Times New Roman" w:hAnsi="Times New Roman" w:cs="Times New Roman"/>
            <w:sz w:val="24"/>
            <w:szCs w:val="24"/>
          </w:rPr>
          <w:t xml:space="preserve"> dokumentatsioon</w:t>
        </w:r>
      </w:ins>
      <w:r w:rsidR="00003BC1">
        <w:rPr>
          <w:rFonts w:ascii="Times New Roman" w:hAnsi="Times New Roman" w:cs="Times New Roman"/>
          <w:sz w:val="24"/>
          <w:szCs w:val="24"/>
        </w:rPr>
        <w:t xml:space="preserve"> või geoloogilise uuringu aruanne</w:t>
      </w:r>
      <w:r w:rsidRPr="004A25BF">
        <w:rPr>
          <w:rFonts w:ascii="Times New Roman" w:hAnsi="Times New Roman" w:cs="Times New Roman"/>
          <w:sz w:val="24"/>
          <w:szCs w:val="24"/>
        </w:rPr>
        <w:t>, millest nähtub maavara ammendumine</w:t>
      </w:r>
      <w:r w:rsidR="000B002C">
        <w:rPr>
          <w:rFonts w:ascii="Times New Roman" w:hAnsi="Times New Roman" w:cs="Times New Roman"/>
          <w:sz w:val="24"/>
          <w:szCs w:val="24"/>
        </w:rPr>
        <w:t xml:space="preserve"> või </w:t>
      </w:r>
      <w:r w:rsidR="00520F64">
        <w:rPr>
          <w:rFonts w:ascii="Times New Roman" w:hAnsi="Times New Roman" w:cs="Times New Roman"/>
          <w:sz w:val="24"/>
          <w:szCs w:val="24"/>
        </w:rPr>
        <w:t>ettepanek maavara</w:t>
      </w:r>
      <w:r w:rsidR="000B002C">
        <w:rPr>
          <w:rFonts w:ascii="Times New Roman" w:hAnsi="Times New Roman" w:cs="Times New Roman"/>
          <w:sz w:val="24"/>
          <w:szCs w:val="24"/>
        </w:rPr>
        <w:t>varu</w:t>
      </w:r>
      <w:r w:rsidR="00520F64">
        <w:rPr>
          <w:rFonts w:ascii="Times New Roman" w:hAnsi="Times New Roman" w:cs="Times New Roman"/>
          <w:sz w:val="24"/>
          <w:szCs w:val="24"/>
        </w:rPr>
        <w:t xml:space="preserve"> maha kandmiseks</w:t>
      </w:r>
      <w:r w:rsidRPr="004A25BF">
        <w:rPr>
          <w:rFonts w:ascii="Times New Roman" w:hAnsi="Times New Roman" w:cs="Times New Roman"/>
          <w:sz w:val="24"/>
          <w:szCs w:val="24"/>
        </w:rPr>
        <w:t>;</w:t>
      </w:r>
    </w:p>
    <w:p w14:paraId="4D693E51" w14:textId="6E11359E" w:rsidR="004A25BF" w:rsidRDefault="004A25BF" w:rsidP="00410913">
      <w:pPr>
        <w:spacing w:after="0" w:line="240" w:lineRule="auto"/>
        <w:jc w:val="both"/>
        <w:rPr>
          <w:rFonts w:ascii="Times New Roman" w:hAnsi="Times New Roman" w:cs="Times New Roman"/>
          <w:sz w:val="24"/>
          <w:szCs w:val="24"/>
        </w:rPr>
      </w:pPr>
      <w:r w:rsidRPr="004A25BF">
        <w:rPr>
          <w:rFonts w:ascii="Times New Roman" w:hAnsi="Times New Roman" w:cs="Times New Roman"/>
          <w:sz w:val="24"/>
          <w:szCs w:val="24"/>
        </w:rPr>
        <w:t>5) kaevandamisloa omaja allkirjastatud kinnitus, et maavara on ammendunud</w:t>
      </w:r>
      <w:r w:rsidR="00A20743">
        <w:rPr>
          <w:rFonts w:ascii="Times New Roman" w:hAnsi="Times New Roman" w:cs="Times New Roman"/>
          <w:sz w:val="24"/>
          <w:szCs w:val="24"/>
        </w:rPr>
        <w:t xml:space="preserve"> või</w:t>
      </w:r>
      <w:r w:rsidR="00A20743" w:rsidRPr="00A20743">
        <w:rPr>
          <w:shd w:val="clear" w:color="auto" w:fill="FFFFFF"/>
        </w:rPr>
        <w:t xml:space="preserve"> </w:t>
      </w:r>
      <w:r w:rsidR="00A20743" w:rsidRPr="00A20743">
        <w:rPr>
          <w:rFonts w:ascii="Times New Roman" w:hAnsi="Times New Roman" w:cs="Times New Roman"/>
          <w:sz w:val="24"/>
          <w:szCs w:val="24"/>
        </w:rPr>
        <w:t>energeetiline maavara</w:t>
      </w:r>
      <w:ins w:id="102" w:author="Merike Koppel - JUSTDIGI" w:date="2025-03-18T11:36:00Z" w16du:dateUtc="2025-03-18T09:36:00Z">
        <w:r w:rsidR="00A20743" w:rsidRPr="00A20743">
          <w:rPr>
            <w:rFonts w:ascii="Times New Roman" w:hAnsi="Times New Roman" w:cs="Times New Roman"/>
            <w:sz w:val="24"/>
            <w:szCs w:val="24"/>
          </w:rPr>
          <w:t xml:space="preserve"> </w:t>
        </w:r>
        <w:r w:rsidR="00BC5464">
          <w:rPr>
            <w:rFonts w:ascii="Times New Roman" w:hAnsi="Times New Roman" w:cs="Times New Roman"/>
            <w:sz w:val="24"/>
            <w:szCs w:val="24"/>
          </w:rPr>
          <w:t>on</w:t>
        </w:r>
      </w:ins>
      <w:r w:rsidR="00A20743" w:rsidRPr="00A20743">
        <w:rPr>
          <w:rFonts w:ascii="Times New Roman" w:hAnsi="Times New Roman" w:cs="Times New Roman"/>
          <w:sz w:val="24"/>
          <w:szCs w:val="24"/>
        </w:rPr>
        <w:t xml:space="preserve"> ammendamata</w:t>
      </w:r>
      <w:r w:rsidRPr="004A25BF">
        <w:rPr>
          <w:rFonts w:ascii="Times New Roman" w:hAnsi="Times New Roman" w:cs="Times New Roman"/>
          <w:sz w:val="24"/>
          <w:szCs w:val="24"/>
        </w:rPr>
        <w:t xml:space="preserve">, taotletavat ala kaevandamiseks ei kasutata ja ta nõustub riigile kuuluva </w:t>
      </w:r>
      <w:r w:rsidR="0087321F">
        <w:rPr>
          <w:rFonts w:ascii="Times New Roman" w:hAnsi="Times New Roman" w:cs="Times New Roman"/>
          <w:sz w:val="24"/>
          <w:szCs w:val="24"/>
        </w:rPr>
        <w:t>maavara kaevandamisloaga mäeeraldise</w:t>
      </w:r>
      <w:r w:rsidRPr="004A25BF">
        <w:rPr>
          <w:rFonts w:ascii="Times New Roman" w:hAnsi="Times New Roman" w:cs="Times New Roman"/>
          <w:sz w:val="24"/>
          <w:szCs w:val="24"/>
        </w:rPr>
        <w:t xml:space="preserve"> või selle osa </w:t>
      </w:r>
      <w:r w:rsidR="00E4742A">
        <w:rPr>
          <w:rFonts w:ascii="Times New Roman" w:hAnsi="Times New Roman" w:cs="Times New Roman"/>
          <w:sz w:val="24"/>
          <w:szCs w:val="24"/>
        </w:rPr>
        <w:t>maakasutus</w:t>
      </w:r>
      <w:r w:rsidRPr="004A25BF">
        <w:rPr>
          <w:rFonts w:ascii="Times New Roman" w:hAnsi="Times New Roman" w:cs="Times New Roman"/>
          <w:sz w:val="24"/>
          <w:szCs w:val="24"/>
        </w:rPr>
        <w:t>lepingu muutmisega</w:t>
      </w:r>
      <w:r w:rsidR="00E4742A">
        <w:rPr>
          <w:rFonts w:ascii="Times New Roman" w:hAnsi="Times New Roman" w:cs="Times New Roman"/>
          <w:sz w:val="24"/>
          <w:szCs w:val="24"/>
        </w:rPr>
        <w:t>;</w:t>
      </w:r>
    </w:p>
    <w:p w14:paraId="1E032949" w14:textId="766949D4" w:rsidR="008230B8" w:rsidRDefault="00493779"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bookmarkStart w:id="103" w:name="_Hlk180751008"/>
      <w:bookmarkStart w:id="104" w:name="_Hlk180758034"/>
      <w:r w:rsidR="000B638C">
        <w:rPr>
          <w:rFonts w:ascii="Times New Roman" w:hAnsi="Times New Roman" w:cs="Times New Roman"/>
          <w:sz w:val="24"/>
          <w:szCs w:val="24"/>
        </w:rPr>
        <w:t xml:space="preserve">kaevandamisloa omaja allkirjastatud </w:t>
      </w:r>
      <w:commentRangeStart w:id="105"/>
      <w:r w:rsidR="000B638C">
        <w:rPr>
          <w:rFonts w:ascii="Times New Roman" w:hAnsi="Times New Roman" w:cs="Times New Roman"/>
          <w:sz w:val="24"/>
          <w:szCs w:val="24"/>
        </w:rPr>
        <w:t xml:space="preserve">hinnang </w:t>
      </w:r>
      <w:commentRangeEnd w:id="105"/>
      <w:r w:rsidR="00221443">
        <w:rPr>
          <w:rStyle w:val="Kommentaariviide"/>
        </w:rPr>
        <w:commentReference w:id="105"/>
      </w:r>
      <w:r w:rsidR="007B6C7A" w:rsidRPr="007B6C7A">
        <w:rPr>
          <w:rFonts w:ascii="Times New Roman" w:hAnsi="Times New Roman" w:cs="Times New Roman"/>
          <w:sz w:val="24"/>
          <w:szCs w:val="24"/>
        </w:rPr>
        <w:t xml:space="preserve">kaevandamiseks kasutada antud ala </w:t>
      </w:r>
      <w:r w:rsidR="007B6C7A">
        <w:rPr>
          <w:rFonts w:ascii="Times New Roman" w:hAnsi="Times New Roman" w:cs="Times New Roman"/>
          <w:sz w:val="24"/>
          <w:szCs w:val="24"/>
        </w:rPr>
        <w:t>vähendamise</w:t>
      </w:r>
      <w:r w:rsidR="000B002C">
        <w:rPr>
          <w:rFonts w:ascii="Times New Roman" w:hAnsi="Times New Roman" w:cs="Times New Roman"/>
          <w:sz w:val="24"/>
          <w:szCs w:val="24"/>
        </w:rPr>
        <w:t>st tuleneva</w:t>
      </w:r>
      <w:r w:rsidR="007B6C7A">
        <w:rPr>
          <w:rFonts w:ascii="Times New Roman" w:hAnsi="Times New Roman" w:cs="Times New Roman"/>
          <w:sz w:val="24"/>
          <w:szCs w:val="24"/>
        </w:rPr>
        <w:t xml:space="preserve"> </w:t>
      </w:r>
      <w:r>
        <w:rPr>
          <w:rFonts w:ascii="Times New Roman" w:hAnsi="Times New Roman" w:cs="Times New Roman"/>
          <w:sz w:val="24"/>
          <w:szCs w:val="24"/>
        </w:rPr>
        <w:t>kaevandamise ümberkorraldamisega</w:t>
      </w:r>
      <w:r w:rsidRPr="00C378EC">
        <w:t xml:space="preserve"> </w:t>
      </w:r>
      <w:r w:rsidR="007B6C7A">
        <w:rPr>
          <w:rFonts w:ascii="Times New Roman" w:hAnsi="Times New Roman" w:cs="Times New Roman"/>
          <w:sz w:val="24"/>
          <w:szCs w:val="24"/>
        </w:rPr>
        <w:t>kaasnevate</w:t>
      </w:r>
      <w:r w:rsidRPr="00064B98">
        <w:rPr>
          <w:rFonts w:ascii="Times New Roman" w:hAnsi="Times New Roman" w:cs="Times New Roman"/>
          <w:sz w:val="24"/>
          <w:szCs w:val="24"/>
        </w:rPr>
        <w:t xml:space="preserve"> kulud</w:t>
      </w:r>
      <w:r>
        <w:rPr>
          <w:rFonts w:ascii="Times New Roman" w:hAnsi="Times New Roman" w:cs="Times New Roman"/>
          <w:sz w:val="24"/>
          <w:szCs w:val="24"/>
        </w:rPr>
        <w:t>e summa ja koosseis</w:t>
      </w:r>
      <w:bookmarkEnd w:id="103"/>
      <w:r w:rsidR="000B638C">
        <w:rPr>
          <w:rFonts w:ascii="Times New Roman" w:hAnsi="Times New Roman" w:cs="Times New Roman"/>
          <w:sz w:val="24"/>
          <w:szCs w:val="24"/>
        </w:rPr>
        <w:t>u kohta</w:t>
      </w:r>
      <w:r w:rsidR="00A93039">
        <w:rPr>
          <w:rFonts w:ascii="Times New Roman" w:hAnsi="Times New Roman" w:cs="Times New Roman"/>
          <w:sz w:val="24"/>
          <w:szCs w:val="24"/>
        </w:rPr>
        <w:t xml:space="preserve"> ning</w:t>
      </w:r>
      <w:r w:rsidR="005C6F54">
        <w:rPr>
          <w:rFonts w:ascii="Times New Roman" w:hAnsi="Times New Roman" w:cs="Times New Roman"/>
          <w:sz w:val="24"/>
          <w:szCs w:val="24"/>
        </w:rPr>
        <w:t xml:space="preserve"> ülemineva korrastamiskohustuse </w:t>
      </w:r>
      <w:commentRangeStart w:id="106"/>
      <w:ins w:id="107" w:author="Merike Koppel - JUSTDIGI" w:date="2025-03-18T12:13:00Z" w16du:dateUtc="2025-03-18T10:13:00Z">
        <w:r w:rsidR="006A778F">
          <w:rPr>
            <w:rFonts w:ascii="Times New Roman" w:hAnsi="Times New Roman" w:cs="Times New Roman"/>
            <w:sz w:val="24"/>
            <w:szCs w:val="24"/>
          </w:rPr>
          <w:t>eeldatav</w:t>
        </w:r>
      </w:ins>
      <w:ins w:id="108" w:author="Merike Koppel - JUSTDIGI" w:date="2025-03-18T09:44:00Z" w16du:dateUtc="2025-03-18T07:44:00Z">
        <w:r w:rsidR="00221443">
          <w:rPr>
            <w:rFonts w:ascii="Times New Roman" w:hAnsi="Times New Roman" w:cs="Times New Roman"/>
            <w:sz w:val="24"/>
            <w:szCs w:val="24"/>
          </w:rPr>
          <w:t xml:space="preserve"> </w:t>
        </w:r>
      </w:ins>
      <w:r w:rsidR="005C6F54">
        <w:rPr>
          <w:rFonts w:ascii="Times New Roman" w:hAnsi="Times New Roman" w:cs="Times New Roman"/>
          <w:sz w:val="24"/>
          <w:szCs w:val="24"/>
        </w:rPr>
        <w:t>maksumus</w:t>
      </w:r>
      <w:del w:id="109" w:author="Merike Koppel - JUSTDIGI" w:date="2025-03-18T09:44:00Z" w16du:dateUtc="2025-03-18T07:44:00Z">
        <w:r w:rsidR="005C6F54">
          <w:rPr>
            <w:rFonts w:ascii="Times New Roman" w:hAnsi="Times New Roman" w:cs="Times New Roman"/>
            <w:sz w:val="24"/>
            <w:szCs w:val="24"/>
          </w:rPr>
          <w:delText xml:space="preserve">e </w:delText>
        </w:r>
      </w:del>
      <w:commentRangeEnd w:id="106"/>
      <w:r w:rsidR="006A778F">
        <w:rPr>
          <w:rStyle w:val="Kommentaariviide"/>
        </w:rPr>
        <w:commentReference w:id="106"/>
      </w:r>
      <w:del w:id="110" w:author="Merike Koppel - JUSTDIGI" w:date="2025-03-18T09:44:00Z" w16du:dateUtc="2025-03-18T07:44:00Z">
        <w:r w:rsidR="005C6F54">
          <w:rPr>
            <w:rFonts w:ascii="Times New Roman" w:hAnsi="Times New Roman" w:cs="Times New Roman"/>
            <w:sz w:val="24"/>
            <w:szCs w:val="24"/>
          </w:rPr>
          <w:delText>hinnang</w:delText>
        </w:r>
      </w:del>
      <w:r>
        <w:rPr>
          <w:rFonts w:ascii="Times New Roman" w:hAnsi="Times New Roman" w:cs="Times New Roman"/>
          <w:sz w:val="24"/>
          <w:szCs w:val="24"/>
        </w:rPr>
        <w:t>;</w:t>
      </w:r>
      <w:bookmarkEnd w:id="104"/>
    </w:p>
    <w:p w14:paraId="13F47977" w14:textId="77777777" w:rsidR="00BA295E" w:rsidRDefault="00493779" w:rsidP="00410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A25BF" w:rsidRPr="004A25BF">
        <w:rPr>
          <w:rFonts w:ascii="Times New Roman" w:hAnsi="Times New Roman" w:cs="Times New Roman"/>
          <w:sz w:val="24"/>
          <w:szCs w:val="24"/>
        </w:rPr>
        <w:t>) muust õigusaktist tulenevad või pädeva asutuse nõudmisel muud asjakohased hoonestusõiguse taotlemisega seotud dokumendid.</w:t>
      </w:r>
    </w:p>
    <w:p w14:paraId="70FBD19A" w14:textId="77777777" w:rsidR="00BA295E" w:rsidRDefault="00BA295E" w:rsidP="00BA295E">
      <w:pPr>
        <w:spacing w:after="0" w:line="240" w:lineRule="auto"/>
        <w:jc w:val="both"/>
        <w:rPr>
          <w:rFonts w:ascii="Times New Roman" w:hAnsi="Times New Roman" w:cs="Times New Roman"/>
          <w:sz w:val="24"/>
          <w:szCs w:val="24"/>
        </w:rPr>
      </w:pPr>
    </w:p>
    <w:p w14:paraId="738C264F" w14:textId="07A4ECC5" w:rsidR="000659B0" w:rsidRDefault="00BA295E" w:rsidP="00BA29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A45872">
        <w:rPr>
          <w:rFonts w:ascii="Times New Roman" w:hAnsi="Times New Roman" w:cs="Times New Roman"/>
          <w:sz w:val="24"/>
          <w:szCs w:val="24"/>
          <w:vertAlign w:val="superscript"/>
        </w:rPr>
        <w:t>4</w:t>
      </w:r>
      <w:commentRangeStart w:id="111"/>
      <w:r>
        <w:rPr>
          <w:rFonts w:ascii="Times New Roman" w:hAnsi="Times New Roman" w:cs="Times New Roman"/>
          <w:sz w:val="24"/>
          <w:szCs w:val="24"/>
        </w:rPr>
        <w:t>) R</w:t>
      </w:r>
      <w:r w:rsidRPr="0093542F">
        <w:rPr>
          <w:rFonts w:ascii="Times New Roman" w:hAnsi="Times New Roman" w:cs="Times New Roman"/>
          <w:sz w:val="24"/>
          <w:szCs w:val="24"/>
        </w:rPr>
        <w:t>iigivara valitseja või volitatud asutus</w:t>
      </w:r>
      <w:r>
        <w:rPr>
          <w:rFonts w:ascii="Times New Roman" w:hAnsi="Times New Roman" w:cs="Times New Roman"/>
          <w:sz w:val="24"/>
          <w:szCs w:val="24"/>
        </w:rPr>
        <w:t xml:space="preserve"> esitab käesoleva paragrahvi lõigetes 5</w:t>
      </w:r>
      <w:r w:rsidRPr="00A45872">
        <w:rPr>
          <w:rFonts w:ascii="Times New Roman" w:hAnsi="Times New Roman" w:cs="Times New Roman"/>
          <w:sz w:val="24"/>
          <w:szCs w:val="24"/>
          <w:vertAlign w:val="superscript"/>
        </w:rPr>
        <w:t>2</w:t>
      </w:r>
      <w:r>
        <w:rPr>
          <w:rFonts w:ascii="Times New Roman" w:hAnsi="Times New Roman" w:cs="Times New Roman"/>
          <w:sz w:val="24"/>
          <w:szCs w:val="24"/>
        </w:rPr>
        <w:t xml:space="preserve"> ja 5</w:t>
      </w:r>
      <w:r w:rsidRPr="00A45872">
        <w:rPr>
          <w:rFonts w:ascii="Times New Roman" w:hAnsi="Times New Roman" w:cs="Times New Roman"/>
          <w:sz w:val="24"/>
          <w:szCs w:val="24"/>
          <w:vertAlign w:val="superscript"/>
        </w:rPr>
        <w:t>3</w:t>
      </w:r>
      <w:r>
        <w:rPr>
          <w:rFonts w:ascii="Times New Roman" w:hAnsi="Times New Roman" w:cs="Times New Roman"/>
          <w:sz w:val="24"/>
          <w:szCs w:val="24"/>
        </w:rPr>
        <w:t xml:space="preserve"> nimetatud dokumendid käesoleva seaduse § 14 lõike 2</w:t>
      </w:r>
      <w:r w:rsidRPr="00A45872">
        <w:rPr>
          <w:rFonts w:ascii="Times New Roman" w:hAnsi="Times New Roman" w:cs="Times New Roman"/>
          <w:sz w:val="24"/>
          <w:szCs w:val="24"/>
          <w:vertAlign w:val="superscript"/>
        </w:rPr>
        <w:t>1</w:t>
      </w:r>
      <w:r>
        <w:rPr>
          <w:rFonts w:ascii="Times New Roman" w:hAnsi="Times New Roman" w:cs="Times New Roman"/>
          <w:sz w:val="24"/>
          <w:szCs w:val="24"/>
        </w:rPr>
        <w:t xml:space="preserve"> punktis 4 nimetatud loa saamiseks</w:t>
      </w:r>
      <w:commentRangeEnd w:id="111"/>
      <w:r w:rsidR="007574F9">
        <w:rPr>
          <w:rStyle w:val="Kommentaariviide"/>
        </w:rPr>
        <w:commentReference w:id="111"/>
      </w:r>
      <w:r>
        <w:rPr>
          <w:rFonts w:ascii="Times New Roman" w:hAnsi="Times New Roman" w:cs="Times New Roman"/>
          <w:sz w:val="24"/>
          <w:szCs w:val="24"/>
        </w:rPr>
        <w:t>.</w:t>
      </w:r>
      <w:r w:rsidR="00AF5C5D">
        <w:rPr>
          <w:rFonts w:ascii="Times New Roman" w:hAnsi="Times New Roman" w:cs="Times New Roman"/>
          <w:sz w:val="24"/>
          <w:szCs w:val="24"/>
        </w:rPr>
        <w:t>“;</w:t>
      </w:r>
    </w:p>
    <w:p w14:paraId="7046BC0C" w14:textId="77777777" w:rsidR="000659B0" w:rsidRDefault="000659B0" w:rsidP="00410913">
      <w:pPr>
        <w:spacing w:after="0" w:line="240" w:lineRule="auto"/>
        <w:jc w:val="both"/>
        <w:rPr>
          <w:rFonts w:ascii="Times New Roman" w:hAnsi="Times New Roman" w:cs="Times New Roman"/>
          <w:sz w:val="24"/>
          <w:szCs w:val="24"/>
        </w:rPr>
      </w:pPr>
    </w:p>
    <w:p w14:paraId="053FC556" w14:textId="6640ECF2" w:rsidR="006A3DAB" w:rsidRPr="00064B98" w:rsidRDefault="00BA295E" w:rsidP="00410913">
      <w:pPr>
        <w:spacing w:after="0" w:line="240" w:lineRule="auto"/>
        <w:jc w:val="both"/>
        <w:rPr>
          <w:rFonts w:ascii="Times New Roman" w:hAnsi="Times New Roman" w:cs="Times New Roman"/>
          <w:sz w:val="24"/>
          <w:szCs w:val="24"/>
        </w:rPr>
      </w:pPr>
      <w:bookmarkStart w:id="112" w:name="_Hlk176288013"/>
      <w:bookmarkEnd w:id="96"/>
      <w:bookmarkEnd w:id="97"/>
      <w:r>
        <w:rPr>
          <w:rFonts w:ascii="Times New Roman" w:hAnsi="Times New Roman" w:cs="Times New Roman"/>
          <w:b/>
          <w:bCs/>
          <w:sz w:val="24"/>
          <w:szCs w:val="24"/>
        </w:rPr>
        <w:t>10</w:t>
      </w:r>
      <w:r w:rsidR="006A3DAB" w:rsidRPr="00064B98">
        <w:rPr>
          <w:rFonts w:ascii="Times New Roman" w:hAnsi="Times New Roman" w:cs="Times New Roman"/>
          <w:sz w:val="24"/>
          <w:szCs w:val="24"/>
        </w:rPr>
        <w:t xml:space="preserve">) paragrahvi </w:t>
      </w:r>
      <w:r w:rsidR="008733B9" w:rsidRPr="00064B98">
        <w:rPr>
          <w:rFonts w:ascii="Times New Roman" w:hAnsi="Times New Roman" w:cs="Times New Roman"/>
          <w:sz w:val="24"/>
          <w:szCs w:val="24"/>
        </w:rPr>
        <w:t>9</w:t>
      </w:r>
      <w:r w:rsidR="006A3DAB" w:rsidRPr="00064B98">
        <w:rPr>
          <w:rFonts w:ascii="Times New Roman" w:hAnsi="Times New Roman" w:cs="Times New Roman"/>
          <w:sz w:val="24"/>
          <w:szCs w:val="24"/>
        </w:rPr>
        <w:t>0 täiendatakse lõikega 8</w:t>
      </w:r>
      <w:r w:rsidR="006A3DAB" w:rsidRPr="00064B98">
        <w:rPr>
          <w:rFonts w:ascii="Times New Roman" w:hAnsi="Times New Roman" w:cs="Times New Roman"/>
          <w:sz w:val="24"/>
          <w:szCs w:val="24"/>
          <w:vertAlign w:val="superscript"/>
        </w:rPr>
        <w:t>1</w:t>
      </w:r>
      <w:r w:rsidR="006A3DAB" w:rsidRPr="00064B98">
        <w:rPr>
          <w:rFonts w:ascii="Times New Roman" w:hAnsi="Times New Roman" w:cs="Times New Roman"/>
          <w:sz w:val="24"/>
          <w:szCs w:val="24"/>
        </w:rPr>
        <w:t xml:space="preserve"> järgmises sõnastuses:</w:t>
      </w:r>
    </w:p>
    <w:p w14:paraId="0E14E9DF" w14:textId="316A5BFD" w:rsidR="00571D33" w:rsidRDefault="006A3DAB" w:rsidP="00410913">
      <w:pPr>
        <w:spacing w:after="0" w:line="240" w:lineRule="auto"/>
        <w:jc w:val="both"/>
        <w:rPr>
          <w:rFonts w:ascii="Times New Roman" w:hAnsi="Times New Roman" w:cs="Times New Roman"/>
          <w:sz w:val="24"/>
          <w:szCs w:val="24"/>
        </w:rPr>
      </w:pPr>
      <w:r w:rsidRPr="00064B98">
        <w:rPr>
          <w:rFonts w:ascii="Times New Roman" w:hAnsi="Times New Roman" w:cs="Times New Roman"/>
          <w:sz w:val="24"/>
          <w:szCs w:val="24"/>
        </w:rPr>
        <w:t>„(8</w:t>
      </w:r>
      <w:r w:rsidRPr="00064B98">
        <w:rPr>
          <w:rFonts w:ascii="Times New Roman" w:hAnsi="Times New Roman" w:cs="Times New Roman"/>
          <w:sz w:val="24"/>
          <w:szCs w:val="24"/>
          <w:vertAlign w:val="superscript"/>
        </w:rPr>
        <w:t>1</w:t>
      </w:r>
      <w:r w:rsidRPr="00064B98">
        <w:rPr>
          <w:rFonts w:ascii="Times New Roman" w:hAnsi="Times New Roman" w:cs="Times New Roman"/>
          <w:sz w:val="24"/>
          <w:szCs w:val="24"/>
        </w:rPr>
        <w:t xml:space="preserve">) </w:t>
      </w:r>
      <w:r w:rsidR="00313813">
        <w:rPr>
          <w:rFonts w:ascii="Times New Roman" w:hAnsi="Times New Roman" w:cs="Times New Roman"/>
          <w:sz w:val="24"/>
          <w:szCs w:val="24"/>
        </w:rPr>
        <w:t>Käesoleva paragrahvi l</w:t>
      </w:r>
      <w:r w:rsidRPr="00064B98">
        <w:rPr>
          <w:rFonts w:ascii="Times New Roman" w:hAnsi="Times New Roman" w:cs="Times New Roman"/>
          <w:sz w:val="24"/>
          <w:szCs w:val="24"/>
        </w:rPr>
        <w:t>õikes 5</w:t>
      </w:r>
      <w:r w:rsidR="000B002C" w:rsidRPr="00BC2287">
        <w:rPr>
          <w:rFonts w:ascii="Times New Roman" w:hAnsi="Times New Roman" w:cs="Times New Roman"/>
          <w:sz w:val="24"/>
          <w:szCs w:val="24"/>
          <w:vertAlign w:val="superscript"/>
        </w:rPr>
        <w:t>1</w:t>
      </w:r>
      <w:r w:rsidRPr="00064B98">
        <w:rPr>
          <w:rFonts w:ascii="Times New Roman" w:hAnsi="Times New Roman" w:cs="Times New Roman"/>
          <w:sz w:val="24"/>
          <w:szCs w:val="24"/>
          <w:vertAlign w:val="superscript"/>
        </w:rPr>
        <w:t xml:space="preserve"> </w:t>
      </w:r>
      <w:r w:rsidRPr="00064B98">
        <w:rPr>
          <w:rFonts w:ascii="Times New Roman" w:hAnsi="Times New Roman" w:cs="Times New Roman"/>
          <w:sz w:val="24"/>
          <w:szCs w:val="24"/>
        </w:rPr>
        <w:t>nimetatud kinnisasja kasuta</w:t>
      </w:r>
      <w:ins w:id="113" w:author="Merike Koppel - JUSTDIGI" w:date="2025-03-18T09:44:00Z" w16du:dateUtc="2025-03-18T07:44:00Z">
        <w:r w:rsidR="00477C6B">
          <w:rPr>
            <w:rFonts w:ascii="Times New Roman" w:hAnsi="Times New Roman" w:cs="Times New Roman"/>
            <w:sz w:val="24"/>
            <w:szCs w:val="24"/>
          </w:rPr>
          <w:t>da</w:t>
        </w:r>
      </w:ins>
      <w:del w:id="114" w:author="Merike Koppel - JUSTDIGI" w:date="2025-03-18T09:44:00Z" w16du:dateUtc="2025-03-18T07:44:00Z">
        <w:r w:rsidRPr="00064B98" w:rsidDel="00477C6B">
          <w:rPr>
            <w:rFonts w:ascii="Times New Roman" w:hAnsi="Times New Roman" w:cs="Times New Roman"/>
            <w:sz w:val="24"/>
            <w:szCs w:val="24"/>
          </w:rPr>
          <w:delText>miseks</w:delText>
        </w:r>
      </w:del>
      <w:r w:rsidRPr="00064B98">
        <w:rPr>
          <w:rFonts w:ascii="Times New Roman" w:hAnsi="Times New Roman" w:cs="Times New Roman"/>
          <w:b/>
          <w:bCs/>
          <w:sz w:val="24"/>
          <w:szCs w:val="24"/>
        </w:rPr>
        <w:t xml:space="preserve"> </w:t>
      </w:r>
      <w:r w:rsidRPr="00064B98">
        <w:rPr>
          <w:rFonts w:ascii="Times New Roman" w:hAnsi="Times New Roman" w:cs="Times New Roman"/>
          <w:sz w:val="24"/>
          <w:szCs w:val="24"/>
        </w:rPr>
        <w:t>andmisega</w:t>
      </w:r>
      <w:r w:rsidR="002A70A6">
        <w:rPr>
          <w:rFonts w:ascii="Times New Roman" w:hAnsi="Times New Roman" w:cs="Times New Roman"/>
          <w:sz w:val="24"/>
          <w:szCs w:val="24"/>
        </w:rPr>
        <w:t xml:space="preserve"> ja kaevandamise ümberkorraldamisega</w:t>
      </w:r>
      <w:r w:rsidR="00C378EC" w:rsidRPr="00C378EC">
        <w:t xml:space="preserve"> </w:t>
      </w:r>
      <w:r w:rsidR="005D1F57">
        <w:rPr>
          <w:rFonts w:ascii="Times New Roman" w:hAnsi="Times New Roman" w:cs="Times New Roman"/>
          <w:sz w:val="24"/>
          <w:szCs w:val="24"/>
        </w:rPr>
        <w:t>se</w:t>
      </w:r>
      <w:r w:rsidRPr="00064B98">
        <w:rPr>
          <w:rFonts w:ascii="Times New Roman" w:hAnsi="Times New Roman" w:cs="Times New Roman"/>
          <w:sz w:val="24"/>
          <w:szCs w:val="24"/>
        </w:rPr>
        <w:t>otud kulud ja kaevandamisloa omajale</w:t>
      </w:r>
      <w:r w:rsidR="00064B98" w:rsidRPr="00064B98">
        <w:rPr>
          <w:rFonts w:ascii="Times New Roman" w:hAnsi="Times New Roman" w:cs="Times New Roman"/>
          <w:sz w:val="24"/>
          <w:szCs w:val="24"/>
        </w:rPr>
        <w:t xml:space="preserve"> taastuvenergia ehitise ehitamise</w:t>
      </w:r>
      <w:r w:rsidR="00410913">
        <w:rPr>
          <w:rFonts w:ascii="Times New Roman" w:hAnsi="Times New Roman" w:cs="Times New Roman"/>
          <w:sz w:val="24"/>
          <w:szCs w:val="24"/>
        </w:rPr>
        <w:t>st</w:t>
      </w:r>
      <w:r w:rsidR="00064B98" w:rsidRPr="00064B98">
        <w:rPr>
          <w:rFonts w:ascii="Times New Roman" w:hAnsi="Times New Roman" w:cs="Times New Roman"/>
          <w:sz w:val="24"/>
          <w:szCs w:val="24"/>
        </w:rPr>
        <w:t xml:space="preserve"> või selle ettevalmistamise</w:t>
      </w:r>
      <w:r w:rsidR="00410913">
        <w:rPr>
          <w:rFonts w:ascii="Times New Roman" w:hAnsi="Times New Roman" w:cs="Times New Roman"/>
          <w:sz w:val="24"/>
          <w:szCs w:val="24"/>
        </w:rPr>
        <w:t>st</w:t>
      </w:r>
      <w:r w:rsidR="00064B98" w:rsidRPr="00064B98">
        <w:rPr>
          <w:rFonts w:ascii="Times New Roman" w:hAnsi="Times New Roman" w:cs="Times New Roman"/>
          <w:sz w:val="24"/>
          <w:szCs w:val="24"/>
        </w:rPr>
        <w:t xml:space="preserve"> </w:t>
      </w:r>
      <w:r w:rsidR="00465B5C">
        <w:rPr>
          <w:rFonts w:ascii="Times New Roman" w:hAnsi="Times New Roman" w:cs="Times New Roman"/>
          <w:sz w:val="24"/>
          <w:szCs w:val="24"/>
        </w:rPr>
        <w:t xml:space="preserve">või mittetähtaegsest korrastamisest </w:t>
      </w:r>
      <w:r w:rsidRPr="00064B98">
        <w:rPr>
          <w:rFonts w:ascii="Times New Roman" w:hAnsi="Times New Roman" w:cs="Times New Roman"/>
          <w:sz w:val="24"/>
          <w:szCs w:val="24"/>
        </w:rPr>
        <w:t>tekkiva otsese varalise kahju kannab taastuvenergia ehitise ehitamise</w:t>
      </w:r>
      <w:del w:id="115" w:author="Merike Koppel - JUSTDIGI" w:date="2025-03-18T09:45:00Z" w16du:dateUtc="2025-03-18T07:45:00Z">
        <w:r w:rsidRPr="00064B98">
          <w:rPr>
            <w:rFonts w:ascii="Times New Roman" w:hAnsi="Times New Roman" w:cs="Times New Roman"/>
            <w:sz w:val="24"/>
            <w:szCs w:val="24"/>
          </w:rPr>
          <w:delText>ks</w:delText>
        </w:r>
      </w:del>
      <w:r w:rsidRPr="00064B98">
        <w:rPr>
          <w:rFonts w:ascii="Times New Roman" w:hAnsi="Times New Roman" w:cs="Times New Roman"/>
          <w:sz w:val="24"/>
          <w:szCs w:val="24"/>
        </w:rPr>
        <w:t xml:space="preserve"> õiguse saanud</w:t>
      </w:r>
      <w:r w:rsidR="00371CBB" w:rsidRPr="00064B98">
        <w:rPr>
          <w:rFonts w:ascii="Times New Roman" w:hAnsi="Times New Roman" w:cs="Times New Roman"/>
          <w:sz w:val="24"/>
          <w:szCs w:val="24"/>
        </w:rPr>
        <w:t xml:space="preserve"> isik</w:t>
      </w:r>
      <w:r w:rsidRPr="00064B98">
        <w:rPr>
          <w:rFonts w:ascii="Times New Roman" w:hAnsi="Times New Roman" w:cs="Times New Roman"/>
          <w:sz w:val="24"/>
          <w:szCs w:val="24"/>
        </w:rPr>
        <w:t>.“</w:t>
      </w:r>
      <w:r w:rsidR="0087321F">
        <w:rPr>
          <w:rFonts w:ascii="Times New Roman" w:hAnsi="Times New Roman" w:cs="Times New Roman"/>
          <w:sz w:val="24"/>
          <w:szCs w:val="24"/>
        </w:rPr>
        <w:t>;</w:t>
      </w:r>
    </w:p>
    <w:p w14:paraId="51AE4FE3" w14:textId="77777777" w:rsidR="00571D33" w:rsidRDefault="00571D33" w:rsidP="00410913">
      <w:pPr>
        <w:spacing w:after="0" w:line="240" w:lineRule="auto"/>
        <w:jc w:val="both"/>
        <w:rPr>
          <w:rFonts w:ascii="Times New Roman" w:hAnsi="Times New Roman" w:cs="Times New Roman"/>
          <w:sz w:val="24"/>
          <w:szCs w:val="24"/>
        </w:rPr>
      </w:pPr>
    </w:p>
    <w:p w14:paraId="40D74C9A" w14:textId="63CEDCAC" w:rsidR="006541AB" w:rsidRPr="006541AB" w:rsidRDefault="0046714C" w:rsidP="006541A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BA295E">
        <w:rPr>
          <w:rFonts w:ascii="Times New Roman" w:hAnsi="Times New Roman" w:cs="Times New Roman"/>
          <w:b/>
          <w:bCs/>
          <w:sz w:val="24"/>
          <w:szCs w:val="24"/>
        </w:rPr>
        <w:t>1</w:t>
      </w:r>
      <w:r w:rsidR="006541AB" w:rsidRPr="007543B6">
        <w:rPr>
          <w:rFonts w:ascii="Times New Roman" w:hAnsi="Times New Roman" w:cs="Times New Roman"/>
          <w:b/>
          <w:bCs/>
          <w:sz w:val="24"/>
          <w:szCs w:val="24"/>
        </w:rPr>
        <w:t>)</w:t>
      </w:r>
      <w:r w:rsidR="006541AB" w:rsidRPr="006541AB">
        <w:rPr>
          <w:rFonts w:ascii="Times New Roman" w:hAnsi="Times New Roman" w:cs="Times New Roman"/>
          <w:sz w:val="24"/>
          <w:szCs w:val="24"/>
        </w:rPr>
        <w:t xml:space="preserve"> paragrahvi 93 täiendatakse lõikega 1</w:t>
      </w:r>
      <w:r w:rsidR="006541AB" w:rsidRPr="006541AB">
        <w:rPr>
          <w:rFonts w:ascii="Times New Roman" w:hAnsi="Times New Roman" w:cs="Times New Roman"/>
          <w:sz w:val="24"/>
          <w:szCs w:val="24"/>
          <w:vertAlign w:val="superscript"/>
        </w:rPr>
        <w:t>1</w:t>
      </w:r>
      <w:r w:rsidR="006541AB" w:rsidRPr="006541AB">
        <w:rPr>
          <w:rFonts w:ascii="Times New Roman" w:hAnsi="Times New Roman" w:cs="Times New Roman"/>
          <w:sz w:val="24"/>
          <w:szCs w:val="24"/>
        </w:rPr>
        <w:t xml:space="preserve"> </w:t>
      </w:r>
      <w:r w:rsidR="00AF5C5D">
        <w:rPr>
          <w:rFonts w:ascii="Times New Roman" w:hAnsi="Times New Roman" w:cs="Times New Roman"/>
          <w:sz w:val="24"/>
          <w:szCs w:val="24"/>
        </w:rPr>
        <w:t>järgmises sõnastuses:</w:t>
      </w:r>
    </w:p>
    <w:p w14:paraId="1EA27EB3" w14:textId="6556DDB5" w:rsidR="006541AB" w:rsidRDefault="006541AB" w:rsidP="006541AB">
      <w:pPr>
        <w:spacing w:after="0" w:line="240" w:lineRule="auto"/>
        <w:jc w:val="both"/>
        <w:rPr>
          <w:rFonts w:ascii="Times New Roman" w:hAnsi="Times New Roman" w:cs="Times New Roman"/>
          <w:sz w:val="24"/>
          <w:szCs w:val="24"/>
        </w:rPr>
      </w:pPr>
      <w:r w:rsidRPr="55AEB0AC">
        <w:rPr>
          <w:rFonts w:ascii="Times New Roman" w:hAnsi="Times New Roman" w:cs="Times New Roman"/>
          <w:sz w:val="24"/>
          <w:szCs w:val="24"/>
        </w:rPr>
        <w:t>„(1</w:t>
      </w:r>
      <w:r w:rsidRPr="55AEB0AC">
        <w:rPr>
          <w:rFonts w:ascii="Times New Roman" w:hAnsi="Times New Roman" w:cs="Times New Roman"/>
          <w:sz w:val="24"/>
          <w:szCs w:val="24"/>
          <w:vertAlign w:val="superscript"/>
        </w:rPr>
        <w:t>1</w:t>
      </w:r>
      <w:r w:rsidRPr="55AEB0AC">
        <w:rPr>
          <w:rFonts w:ascii="Times New Roman" w:hAnsi="Times New Roman" w:cs="Times New Roman"/>
          <w:sz w:val="24"/>
          <w:szCs w:val="24"/>
        </w:rPr>
        <w:t xml:space="preserve">) </w:t>
      </w:r>
      <w:r w:rsidR="00B932DB" w:rsidRPr="55AEB0AC">
        <w:rPr>
          <w:rFonts w:ascii="Times New Roman" w:hAnsi="Times New Roman" w:cs="Times New Roman"/>
          <w:sz w:val="24"/>
          <w:szCs w:val="24"/>
        </w:rPr>
        <w:t>P</w:t>
      </w:r>
      <w:r w:rsidR="00B932DB">
        <w:rPr>
          <w:rFonts w:ascii="Times New Roman" w:hAnsi="Times New Roman" w:cs="Times New Roman"/>
          <w:sz w:val="24"/>
          <w:szCs w:val="24"/>
        </w:rPr>
        <w:t>ärast</w:t>
      </w:r>
      <w:r w:rsidR="00B932DB" w:rsidRPr="55AEB0AC">
        <w:rPr>
          <w:rFonts w:ascii="Times New Roman" w:hAnsi="Times New Roman" w:cs="Times New Roman"/>
          <w:sz w:val="24"/>
          <w:szCs w:val="24"/>
        </w:rPr>
        <w:t xml:space="preserve"> </w:t>
      </w:r>
      <w:r w:rsidRPr="55AEB0AC">
        <w:rPr>
          <w:rFonts w:ascii="Times New Roman" w:hAnsi="Times New Roman" w:cs="Times New Roman"/>
          <w:sz w:val="24"/>
          <w:szCs w:val="24"/>
        </w:rPr>
        <w:t>käesoleva seaduse § 80 lõikes 2</w:t>
      </w:r>
      <w:r w:rsidRPr="55AEB0AC">
        <w:rPr>
          <w:rFonts w:ascii="Times New Roman" w:hAnsi="Times New Roman" w:cs="Times New Roman"/>
          <w:sz w:val="24"/>
          <w:szCs w:val="24"/>
          <w:vertAlign w:val="superscript"/>
        </w:rPr>
        <w:t>1</w:t>
      </w:r>
      <w:r w:rsidRPr="55AEB0AC">
        <w:rPr>
          <w:rFonts w:ascii="Times New Roman" w:hAnsi="Times New Roman" w:cs="Times New Roman"/>
          <w:sz w:val="24"/>
          <w:szCs w:val="24"/>
        </w:rPr>
        <w:t xml:space="preserve"> nimetatud korrastamiskohustuse üleminekut hüvitab </w:t>
      </w:r>
      <w:del w:id="116" w:author="Katariina Kärsten - JUSTDIGI" w:date="2025-03-26T15:26:00Z" w16du:dateUtc="2025-03-26T13:26:00Z">
        <w:r w:rsidRPr="55AEB0AC" w:rsidDel="00BF0358">
          <w:rPr>
            <w:rFonts w:ascii="Times New Roman" w:hAnsi="Times New Roman" w:cs="Times New Roman"/>
            <w:sz w:val="24"/>
            <w:szCs w:val="24"/>
          </w:rPr>
          <w:delText xml:space="preserve">hoonestusõiguse omaja </w:delText>
        </w:r>
      </w:del>
      <w:r w:rsidRPr="55AEB0AC">
        <w:rPr>
          <w:rFonts w:ascii="Times New Roman" w:hAnsi="Times New Roman" w:cs="Times New Roman"/>
          <w:sz w:val="24"/>
          <w:szCs w:val="24"/>
        </w:rPr>
        <w:t xml:space="preserve">taastuvenergia </w:t>
      </w:r>
      <w:r w:rsidR="00513224" w:rsidRPr="55AEB0AC">
        <w:rPr>
          <w:rFonts w:ascii="Times New Roman" w:hAnsi="Times New Roman" w:cs="Times New Roman"/>
          <w:sz w:val="24"/>
          <w:szCs w:val="24"/>
        </w:rPr>
        <w:t xml:space="preserve">ehitiste </w:t>
      </w:r>
      <w:commentRangeStart w:id="117"/>
      <w:r w:rsidRPr="55AEB0AC">
        <w:rPr>
          <w:rFonts w:ascii="Times New Roman" w:hAnsi="Times New Roman" w:cs="Times New Roman"/>
          <w:sz w:val="24"/>
          <w:szCs w:val="24"/>
        </w:rPr>
        <w:t>ehitamise</w:t>
      </w:r>
      <w:del w:id="118" w:author="Merike Koppel - JUSTDIGI" w:date="2025-03-18T09:45:00Z" w16du:dateUtc="2025-03-18T07:45:00Z">
        <w:r w:rsidRPr="55AEB0AC">
          <w:rPr>
            <w:rFonts w:ascii="Times New Roman" w:hAnsi="Times New Roman" w:cs="Times New Roman"/>
            <w:sz w:val="24"/>
            <w:szCs w:val="24"/>
          </w:rPr>
          <w:delText>l</w:delText>
        </w:r>
      </w:del>
      <w:r w:rsidRPr="55AEB0AC">
        <w:rPr>
          <w:rFonts w:ascii="Times New Roman" w:hAnsi="Times New Roman" w:cs="Times New Roman"/>
          <w:sz w:val="24"/>
          <w:szCs w:val="24"/>
        </w:rPr>
        <w:t>, käitamise</w:t>
      </w:r>
      <w:del w:id="119" w:author="Merike Koppel - JUSTDIGI" w:date="2025-03-18T09:45:00Z" w16du:dateUtc="2025-03-18T07:45:00Z">
        <w:r w:rsidRPr="55AEB0AC">
          <w:rPr>
            <w:rFonts w:ascii="Times New Roman" w:hAnsi="Times New Roman" w:cs="Times New Roman"/>
            <w:sz w:val="24"/>
            <w:szCs w:val="24"/>
          </w:rPr>
          <w:delText>l</w:delText>
        </w:r>
      </w:del>
      <w:r w:rsidR="000B002C">
        <w:rPr>
          <w:rFonts w:ascii="Times New Roman" w:hAnsi="Times New Roman" w:cs="Times New Roman"/>
          <w:sz w:val="24"/>
          <w:szCs w:val="24"/>
        </w:rPr>
        <w:t>,</w:t>
      </w:r>
      <w:r w:rsidRPr="55AEB0AC">
        <w:rPr>
          <w:rFonts w:ascii="Times New Roman" w:hAnsi="Times New Roman" w:cs="Times New Roman"/>
          <w:sz w:val="24"/>
          <w:szCs w:val="24"/>
        </w:rPr>
        <w:t xml:space="preserve"> likvideerimise</w:t>
      </w:r>
      <w:del w:id="120" w:author="Merike Koppel - JUSTDIGI" w:date="2025-03-18T09:45:00Z" w16du:dateUtc="2025-03-18T07:45:00Z">
        <w:r w:rsidRPr="55AEB0AC">
          <w:rPr>
            <w:rFonts w:ascii="Times New Roman" w:hAnsi="Times New Roman" w:cs="Times New Roman"/>
            <w:sz w:val="24"/>
            <w:szCs w:val="24"/>
          </w:rPr>
          <w:delText>l</w:delText>
        </w:r>
      </w:del>
      <w:r w:rsidRPr="55AEB0AC">
        <w:rPr>
          <w:rFonts w:ascii="Times New Roman" w:hAnsi="Times New Roman" w:cs="Times New Roman"/>
          <w:sz w:val="24"/>
          <w:szCs w:val="24"/>
        </w:rPr>
        <w:t xml:space="preserve"> </w:t>
      </w:r>
      <w:r w:rsidR="000B002C">
        <w:rPr>
          <w:rFonts w:ascii="Times New Roman" w:hAnsi="Times New Roman" w:cs="Times New Roman"/>
          <w:sz w:val="24"/>
          <w:szCs w:val="24"/>
        </w:rPr>
        <w:t>ja ala korrastamise</w:t>
      </w:r>
      <w:ins w:id="121" w:author="Merike Koppel - JUSTDIGI" w:date="2025-03-18T09:45:00Z" w16du:dateUtc="2025-03-18T07:45:00Z">
        <w:r w:rsidR="009303A8">
          <w:rPr>
            <w:rFonts w:ascii="Times New Roman" w:hAnsi="Times New Roman" w:cs="Times New Roman"/>
            <w:sz w:val="24"/>
            <w:szCs w:val="24"/>
          </w:rPr>
          <w:t>ga</w:t>
        </w:r>
      </w:ins>
      <w:del w:id="122" w:author="Merike Koppel - JUSTDIGI" w:date="2025-03-18T09:45:00Z" w16du:dateUtc="2025-03-18T07:45:00Z">
        <w:r w:rsidR="000B002C" w:rsidDel="009303A8">
          <w:rPr>
            <w:rFonts w:ascii="Times New Roman" w:hAnsi="Times New Roman" w:cs="Times New Roman"/>
            <w:sz w:val="24"/>
            <w:szCs w:val="24"/>
          </w:rPr>
          <w:delText>l</w:delText>
        </w:r>
      </w:del>
      <w:commentRangeEnd w:id="117"/>
      <w:r w:rsidR="009303A8">
        <w:rPr>
          <w:rStyle w:val="Kommentaariviide"/>
        </w:rPr>
        <w:commentReference w:id="117"/>
      </w:r>
      <w:r w:rsidR="000B002C">
        <w:rPr>
          <w:rFonts w:ascii="Times New Roman" w:hAnsi="Times New Roman" w:cs="Times New Roman"/>
          <w:sz w:val="24"/>
          <w:szCs w:val="24"/>
        </w:rPr>
        <w:t xml:space="preserve"> </w:t>
      </w:r>
      <w:r w:rsidRPr="55AEB0AC">
        <w:rPr>
          <w:rFonts w:ascii="Times New Roman" w:hAnsi="Times New Roman" w:cs="Times New Roman"/>
          <w:sz w:val="24"/>
          <w:szCs w:val="24"/>
        </w:rPr>
        <w:t>tekitatud kahju</w:t>
      </w:r>
      <w:ins w:id="123" w:author="Katariina Kärsten - JUSTDIGI" w:date="2025-03-26T15:26:00Z" w16du:dateUtc="2025-03-26T13:26:00Z">
        <w:r w:rsidR="00BF0358" w:rsidRPr="00BF0358">
          <w:rPr>
            <w:rFonts w:ascii="Times New Roman" w:hAnsi="Times New Roman" w:cs="Times New Roman"/>
            <w:sz w:val="24"/>
            <w:szCs w:val="24"/>
          </w:rPr>
          <w:t xml:space="preserve"> </w:t>
        </w:r>
        <w:commentRangeStart w:id="124"/>
        <w:r w:rsidR="00BF0358" w:rsidRPr="55AEB0AC">
          <w:rPr>
            <w:rFonts w:ascii="Times New Roman" w:hAnsi="Times New Roman" w:cs="Times New Roman"/>
            <w:sz w:val="24"/>
            <w:szCs w:val="24"/>
          </w:rPr>
          <w:t>hoonestusõiguse omaja</w:t>
        </w:r>
        <w:commentRangeEnd w:id="124"/>
        <w:r w:rsidR="00EB3C94">
          <w:rPr>
            <w:rStyle w:val="Kommentaariviide"/>
          </w:rPr>
          <w:commentReference w:id="124"/>
        </w:r>
      </w:ins>
      <w:r w:rsidRPr="55AEB0AC">
        <w:rPr>
          <w:rFonts w:ascii="Times New Roman" w:hAnsi="Times New Roman" w:cs="Times New Roman"/>
          <w:sz w:val="24"/>
          <w:szCs w:val="24"/>
        </w:rPr>
        <w:t>.</w:t>
      </w:r>
      <w:r w:rsidR="00AF5C5D" w:rsidRPr="55AEB0AC">
        <w:rPr>
          <w:rFonts w:ascii="Times New Roman" w:hAnsi="Times New Roman" w:cs="Times New Roman"/>
          <w:sz w:val="24"/>
          <w:szCs w:val="24"/>
        </w:rPr>
        <w:t>“;</w:t>
      </w:r>
    </w:p>
    <w:p w14:paraId="62A9C7BE" w14:textId="77777777" w:rsidR="00AF5C5D" w:rsidRPr="006541AB" w:rsidRDefault="00AF5C5D" w:rsidP="006541AB">
      <w:pPr>
        <w:spacing w:after="0" w:line="240" w:lineRule="auto"/>
        <w:jc w:val="both"/>
        <w:rPr>
          <w:rFonts w:ascii="Times New Roman" w:hAnsi="Times New Roman" w:cs="Times New Roman"/>
          <w:sz w:val="24"/>
          <w:szCs w:val="24"/>
        </w:rPr>
      </w:pPr>
    </w:p>
    <w:p w14:paraId="73FA2EBE" w14:textId="11F4ADBF" w:rsidR="00AF5C5D" w:rsidRPr="006541AB" w:rsidRDefault="00BC2287" w:rsidP="006541A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BA295E">
        <w:rPr>
          <w:rFonts w:ascii="Times New Roman" w:hAnsi="Times New Roman" w:cs="Times New Roman"/>
          <w:b/>
          <w:bCs/>
          <w:sz w:val="24"/>
          <w:szCs w:val="24"/>
        </w:rPr>
        <w:t>2</w:t>
      </w:r>
      <w:r w:rsidR="00AF5C5D" w:rsidRPr="007543B6">
        <w:rPr>
          <w:rFonts w:ascii="Times New Roman" w:hAnsi="Times New Roman" w:cs="Times New Roman"/>
          <w:b/>
          <w:bCs/>
          <w:sz w:val="24"/>
          <w:szCs w:val="24"/>
        </w:rPr>
        <w:t>)</w:t>
      </w:r>
      <w:r w:rsidR="00AF5C5D">
        <w:rPr>
          <w:rFonts w:ascii="Times New Roman" w:hAnsi="Times New Roman" w:cs="Times New Roman"/>
          <w:sz w:val="24"/>
          <w:szCs w:val="24"/>
        </w:rPr>
        <w:t xml:space="preserve"> </w:t>
      </w:r>
      <w:r w:rsidR="00AF5C5D" w:rsidRPr="00AF5C5D">
        <w:rPr>
          <w:rFonts w:ascii="Times New Roman" w:hAnsi="Times New Roman" w:cs="Times New Roman"/>
          <w:sz w:val="24"/>
          <w:szCs w:val="24"/>
        </w:rPr>
        <w:t>paragrahvi</w:t>
      </w:r>
      <w:r w:rsidR="00AF5C5D">
        <w:rPr>
          <w:rFonts w:ascii="Times New Roman" w:hAnsi="Times New Roman" w:cs="Times New Roman"/>
          <w:sz w:val="24"/>
          <w:szCs w:val="24"/>
        </w:rPr>
        <w:t xml:space="preserve"> 93</w:t>
      </w:r>
      <w:r w:rsidR="00AF5C5D" w:rsidRPr="00AF5C5D">
        <w:rPr>
          <w:rFonts w:ascii="Times New Roman" w:hAnsi="Times New Roman" w:cs="Times New Roman"/>
          <w:sz w:val="24"/>
          <w:szCs w:val="24"/>
        </w:rPr>
        <w:t xml:space="preserve"> lõiked 4</w:t>
      </w:r>
      <w:r w:rsidR="00AF5C5D">
        <w:rPr>
          <w:rFonts w:ascii="Times New Roman" w:hAnsi="Times New Roman" w:cs="Times New Roman"/>
          <w:sz w:val="24"/>
          <w:szCs w:val="24"/>
        </w:rPr>
        <w:t xml:space="preserve"> ja </w:t>
      </w:r>
      <w:r w:rsidR="00AF5C5D" w:rsidRPr="00AF5C5D">
        <w:rPr>
          <w:rFonts w:ascii="Times New Roman" w:hAnsi="Times New Roman" w:cs="Times New Roman"/>
          <w:sz w:val="24"/>
          <w:szCs w:val="24"/>
        </w:rPr>
        <w:t>5 muudetakse ning sõnastatakse järgmiselt:</w:t>
      </w:r>
    </w:p>
    <w:p w14:paraId="5C6DE8DF" w14:textId="7D95F262" w:rsidR="006541AB" w:rsidRDefault="00AF5C5D" w:rsidP="006541AB">
      <w:pPr>
        <w:spacing w:after="0" w:line="240" w:lineRule="auto"/>
        <w:jc w:val="both"/>
        <w:rPr>
          <w:rFonts w:ascii="Times New Roman" w:hAnsi="Times New Roman" w:cs="Times New Roman"/>
          <w:sz w:val="24"/>
          <w:szCs w:val="24"/>
        </w:rPr>
      </w:pPr>
      <w:r w:rsidRPr="00BC2287">
        <w:rPr>
          <w:rFonts w:ascii="Times New Roman" w:hAnsi="Times New Roman" w:cs="Times New Roman"/>
          <w:sz w:val="24"/>
          <w:szCs w:val="24"/>
        </w:rPr>
        <w:t>„</w:t>
      </w:r>
      <w:r w:rsidR="006541AB" w:rsidRPr="00BC2287">
        <w:rPr>
          <w:rFonts w:ascii="Times New Roman" w:hAnsi="Times New Roman" w:cs="Times New Roman"/>
          <w:sz w:val="24"/>
          <w:szCs w:val="24"/>
        </w:rPr>
        <w:t>(4) Käesoleva paragrahvi lõigetes 1, 1</w:t>
      </w:r>
      <w:r w:rsidR="006541AB" w:rsidRPr="00BC2287">
        <w:rPr>
          <w:rFonts w:ascii="Times New Roman" w:hAnsi="Times New Roman" w:cs="Times New Roman"/>
          <w:sz w:val="24"/>
          <w:szCs w:val="24"/>
          <w:vertAlign w:val="superscript"/>
        </w:rPr>
        <w:t>1</w:t>
      </w:r>
      <w:r w:rsidR="006541AB" w:rsidRPr="00BC2287">
        <w:rPr>
          <w:rFonts w:ascii="Times New Roman" w:hAnsi="Times New Roman" w:cs="Times New Roman"/>
          <w:sz w:val="24"/>
          <w:szCs w:val="24"/>
        </w:rPr>
        <w:t xml:space="preserve"> ja 2 nimetatud nõue aegub, sõltumata</w:t>
      </w:r>
      <w:r w:rsidR="00217F9D">
        <w:rPr>
          <w:rFonts w:ascii="Times New Roman" w:hAnsi="Times New Roman" w:cs="Times New Roman"/>
          <w:sz w:val="24"/>
          <w:szCs w:val="24"/>
        </w:rPr>
        <w:t xml:space="preserve"> </w:t>
      </w:r>
      <w:hyperlink r:id="rId13" w:anchor="para150" w:tgtFrame="_blank" w:history="1">
        <w:r w:rsidR="006541AB" w:rsidRPr="001C436B">
          <w:rPr>
            <w:rStyle w:val="Hperlink"/>
            <w:rFonts w:ascii="Times New Roman" w:hAnsi="Times New Roman" w:cs="Times New Roman"/>
            <w:color w:val="auto"/>
            <w:sz w:val="24"/>
            <w:szCs w:val="24"/>
            <w:u w:val="none"/>
          </w:rPr>
          <w:t>tsiviilseadustiku üldosa seaduse §</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150 lõigetes</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1 ja</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2</w:t>
        </w:r>
      </w:hyperlink>
      <w:r w:rsidR="00E72541">
        <w:rPr>
          <w:rFonts w:ascii="Times New Roman" w:hAnsi="Times New Roman" w:cs="Times New Roman"/>
          <w:sz w:val="24"/>
          <w:szCs w:val="24"/>
        </w:rPr>
        <w:t xml:space="preserve"> </w:t>
      </w:r>
      <w:r w:rsidR="006541AB" w:rsidRPr="00BC2287">
        <w:rPr>
          <w:rFonts w:ascii="Times New Roman" w:hAnsi="Times New Roman" w:cs="Times New Roman"/>
          <w:sz w:val="24"/>
          <w:szCs w:val="24"/>
        </w:rPr>
        <w:t>sätestatust, hiljemalt kümne aasta möödumisel kaevandamisloa kehtivuse lõppemisest või</w:t>
      </w:r>
      <w:r w:rsidR="00E72541">
        <w:rPr>
          <w:rFonts w:ascii="Times New Roman" w:hAnsi="Times New Roman" w:cs="Times New Roman"/>
          <w:sz w:val="24"/>
          <w:szCs w:val="24"/>
        </w:rPr>
        <w:t xml:space="preserve"> </w:t>
      </w:r>
      <w:hyperlink r:id="rId14" w:anchor="para95" w:history="1">
        <w:r w:rsidR="006541AB" w:rsidRPr="001C436B">
          <w:rPr>
            <w:rStyle w:val="Hperlink"/>
            <w:rFonts w:ascii="Times New Roman" w:hAnsi="Times New Roman" w:cs="Times New Roman"/>
            <w:color w:val="auto"/>
            <w:sz w:val="24"/>
            <w:szCs w:val="24"/>
            <w:u w:val="none"/>
          </w:rPr>
          <w:t>käesoleva seaduse §-des</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95, 96, 99 ja</w:t>
        </w:r>
        <w:r w:rsidR="00E72541">
          <w:rPr>
            <w:rStyle w:val="Hperlink"/>
            <w:rFonts w:ascii="Times New Roman" w:hAnsi="Times New Roman" w:cs="Times New Roman"/>
            <w:color w:val="auto"/>
            <w:sz w:val="24"/>
            <w:szCs w:val="24"/>
            <w:u w:val="none"/>
          </w:rPr>
          <w:t xml:space="preserve"> </w:t>
        </w:r>
        <w:r w:rsidR="006541AB" w:rsidRPr="001C436B">
          <w:rPr>
            <w:rStyle w:val="Hperlink"/>
            <w:rFonts w:ascii="Times New Roman" w:hAnsi="Times New Roman" w:cs="Times New Roman"/>
            <w:color w:val="auto"/>
            <w:sz w:val="24"/>
            <w:szCs w:val="24"/>
            <w:u w:val="none"/>
          </w:rPr>
          <w:t>100</w:t>
        </w:r>
      </w:hyperlink>
      <w:r w:rsidR="00E72541">
        <w:rPr>
          <w:rFonts w:ascii="Times New Roman" w:hAnsi="Times New Roman" w:cs="Times New Roman"/>
          <w:sz w:val="24"/>
          <w:szCs w:val="24"/>
        </w:rPr>
        <w:t xml:space="preserve"> </w:t>
      </w:r>
      <w:r w:rsidR="006541AB" w:rsidRPr="006541AB">
        <w:rPr>
          <w:rFonts w:ascii="Times New Roman" w:hAnsi="Times New Roman" w:cs="Times New Roman"/>
          <w:sz w:val="24"/>
          <w:szCs w:val="24"/>
        </w:rPr>
        <w:t>nimetatud maapõue kasutamise lõpetamisest või hoonestusõiguse lõppemisest arvates.</w:t>
      </w:r>
      <w:commentRangeStart w:id="125"/>
      <w:del w:id="126" w:author="Merike Koppel - JUSTDIGI" w:date="2025-03-19T09:36:00Z" w16du:dateUtc="2025-03-19T07:36:00Z">
        <w:r w:rsidR="0087321F" w:rsidDel="00094C94">
          <w:rPr>
            <w:rFonts w:ascii="Times New Roman" w:hAnsi="Times New Roman" w:cs="Times New Roman"/>
            <w:sz w:val="24"/>
            <w:szCs w:val="24"/>
          </w:rPr>
          <w:delText>“</w:delText>
        </w:r>
      </w:del>
      <w:commentRangeEnd w:id="125"/>
      <w:r w:rsidR="00BF7348">
        <w:rPr>
          <w:rStyle w:val="Kommentaariviide"/>
        </w:rPr>
        <w:commentReference w:id="125"/>
      </w:r>
      <w:del w:id="127" w:author="Merike Koppel - JUSTDIGI" w:date="2025-03-19T09:39:00Z" w16du:dateUtc="2025-03-19T07:39:00Z">
        <w:r w:rsidR="0087321F" w:rsidDel="00D62894">
          <w:rPr>
            <w:rFonts w:ascii="Times New Roman" w:hAnsi="Times New Roman" w:cs="Times New Roman"/>
            <w:sz w:val="24"/>
            <w:szCs w:val="24"/>
          </w:rPr>
          <w:delText>;</w:delText>
        </w:r>
      </w:del>
    </w:p>
    <w:p w14:paraId="154F1BD7" w14:textId="77777777" w:rsidR="00AF5C5D" w:rsidRPr="006541AB" w:rsidRDefault="00AF5C5D" w:rsidP="006541AB">
      <w:pPr>
        <w:spacing w:after="0" w:line="240" w:lineRule="auto"/>
        <w:jc w:val="both"/>
        <w:rPr>
          <w:rFonts w:ascii="Times New Roman" w:hAnsi="Times New Roman" w:cs="Times New Roman"/>
          <w:sz w:val="24"/>
          <w:szCs w:val="24"/>
        </w:rPr>
      </w:pPr>
    </w:p>
    <w:p w14:paraId="7F8B9683" w14:textId="2797D4EA" w:rsidR="006541AB" w:rsidRPr="00BC2287" w:rsidRDefault="006541AB" w:rsidP="006541AB">
      <w:pPr>
        <w:spacing w:after="0" w:line="240" w:lineRule="auto"/>
        <w:jc w:val="both"/>
        <w:rPr>
          <w:rFonts w:ascii="Times New Roman" w:hAnsi="Times New Roman" w:cs="Times New Roman"/>
          <w:sz w:val="24"/>
          <w:szCs w:val="24"/>
        </w:rPr>
      </w:pPr>
      <w:r w:rsidRPr="00BC2287">
        <w:rPr>
          <w:rFonts w:ascii="Times New Roman" w:hAnsi="Times New Roman" w:cs="Times New Roman"/>
          <w:sz w:val="24"/>
          <w:szCs w:val="24"/>
        </w:rPr>
        <w:t xml:space="preserve">(5) Kui kahju on loa alusel </w:t>
      </w:r>
      <w:commentRangeStart w:id="128"/>
      <w:r w:rsidRPr="00BC2287">
        <w:rPr>
          <w:rFonts w:ascii="Times New Roman" w:hAnsi="Times New Roman" w:cs="Times New Roman"/>
          <w:sz w:val="24"/>
          <w:szCs w:val="24"/>
        </w:rPr>
        <w:t>kaevandamise</w:t>
      </w:r>
      <w:ins w:id="129" w:author="Merike Koppel - JUSTDIGI" w:date="2025-03-18T12:08:00Z" w16du:dateUtc="2025-03-18T10:08:00Z">
        <w:r w:rsidR="000E1E97">
          <w:rPr>
            <w:rFonts w:ascii="Times New Roman" w:hAnsi="Times New Roman" w:cs="Times New Roman"/>
            <w:sz w:val="24"/>
            <w:szCs w:val="24"/>
          </w:rPr>
          <w:t xml:space="preserve"> korra</w:t>
        </w:r>
      </w:ins>
      <w:r w:rsidRPr="00BC2287">
        <w:rPr>
          <w:rFonts w:ascii="Times New Roman" w:hAnsi="Times New Roman" w:cs="Times New Roman"/>
          <w:sz w:val="24"/>
          <w:szCs w:val="24"/>
        </w:rPr>
        <w:t>l või</w:t>
      </w:r>
      <w:r w:rsidR="00E72541">
        <w:rPr>
          <w:rFonts w:ascii="Times New Roman" w:hAnsi="Times New Roman" w:cs="Times New Roman"/>
          <w:sz w:val="24"/>
          <w:szCs w:val="24"/>
        </w:rPr>
        <w:t xml:space="preserve"> </w:t>
      </w:r>
      <w:hyperlink r:id="rId15" w:anchor="para95" w:history="1">
        <w:r w:rsidRPr="001C436B">
          <w:rPr>
            <w:rStyle w:val="Hperlink"/>
            <w:rFonts w:ascii="Times New Roman" w:hAnsi="Times New Roman" w:cs="Times New Roman"/>
            <w:color w:val="auto"/>
            <w:sz w:val="24"/>
            <w:szCs w:val="24"/>
            <w:u w:val="none"/>
          </w:rPr>
          <w:t>käesoleva seaduse § 95 lõikes 1, § 96 lõikes 1, § 99 lõikes</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1 ja §</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100 lõikes</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1</w:t>
        </w:r>
      </w:hyperlink>
      <w:r w:rsidR="00E72541">
        <w:rPr>
          <w:rFonts w:ascii="Times New Roman" w:hAnsi="Times New Roman" w:cs="Times New Roman"/>
          <w:sz w:val="24"/>
          <w:szCs w:val="24"/>
        </w:rPr>
        <w:t xml:space="preserve"> </w:t>
      </w:r>
      <w:r w:rsidRPr="00BC2287">
        <w:rPr>
          <w:rFonts w:ascii="Times New Roman" w:hAnsi="Times New Roman" w:cs="Times New Roman"/>
          <w:sz w:val="24"/>
          <w:szCs w:val="24"/>
        </w:rPr>
        <w:t>nimetatud alusel maapõue kasutamise</w:t>
      </w:r>
      <w:ins w:id="130" w:author="Merike Koppel - JUSTDIGI" w:date="2025-03-18T12:09:00Z" w16du:dateUtc="2025-03-18T10:09:00Z">
        <w:r w:rsidR="00247EDF">
          <w:rPr>
            <w:rFonts w:ascii="Times New Roman" w:hAnsi="Times New Roman" w:cs="Times New Roman"/>
            <w:sz w:val="24"/>
            <w:szCs w:val="24"/>
          </w:rPr>
          <w:t xml:space="preserve"> korra</w:t>
        </w:r>
      </w:ins>
      <w:r w:rsidRPr="00BC2287">
        <w:rPr>
          <w:rFonts w:ascii="Times New Roman" w:hAnsi="Times New Roman" w:cs="Times New Roman"/>
          <w:sz w:val="24"/>
          <w:szCs w:val="24"/>
        </w:rPr>
        <w:t xml:space="preserve">l </w:t>
      </w:r>
      <w:commentRangeEnd w:id="128"/>
      <w:r w:rsidR="00733B0D">
        <w:rPr>
          <w:rStyle w:val="Kommentaariviide"/>
        </w:rPr>
        <w:commentReference w:id="128"/>
      </w:r>
      <w:r w:rsidRPr="00BC2287">
        <w:rPr>
          <w:rFonts w:ascii="Times New Roman" w:hAnsi="Times New Roman" w:cs="Times New Roman"/>
          <w:sz w:val="24"/>
          <w:szCs w:val="24"/>
        </w:rPr>
        <w:t xml:space="preserve">või </w:t>
      </w:r>
      <w:r w:rsidR="0045721C" w:rsidRPr="00BC2287">
        <w:rPr>
          <w:rFonts w:ascii="Times New Roman" w:hAnsi="Times New Roman" w:cs="Times New Roman"/>
          <w:sz w:val="24"/>
          <w:szCs w:val="24"/>
        </w:rPr>
        <w:t>käesoleva seaduse § 80 lõikes 2</w:t>
      </w:r>
      <w:r w:rsidR="0045721C" w:rsidRPr="00BC2287">
        <w:rPr>
          <w:rFonts w:ascii="Times New Roman" w:hAnsi="Times New Roman" w:cs="Times New Roman"/>
          <w:sz w:val="24"/>
          <w:szCs w:val="24"/>
          <w:vertAlign w:val="superscript"/>
        </w:rPr>
        <w:t>1</w:t>
      </w:r>
      <w:r w:rsidR="0045721C" w:rsidRPr="00BC2287">
        <w:rPr>
          <w:rFonts w:ascii="Times New Roman" w:hAnsi="Times New Roman" w:cs="Times New Roman"/>
          <w:sz w:val="24"/>
          <w:szCs w:val="24"/>
        </w:rPr>
        <w:t xml:space="preserve"> sätestatud juhul </w:t>
      </w:r>
      <w:r w:rsidRPr="00BC2287">
        <w:rPr>
          <w:rFonts w:ascii="Times New Roman" w:hAnsi="Times New Roman" w:cs="Times New Roman"/>
          <w:sz w:val="24"/>
          <w:szCs w:val="24"/>
        </w:rPr>
        <w:t>taastu</w:t>
      </w:r>
      <w:r w:rsidR="00513224" w:rsidRPr="00BC2287">
        <w:rPr>
          <w:rFonts w:ascii="Times New Roman" w:hAnsi="Times New Roman" w:cs="Times New Roman"/>
          <w:sz w:val="24"/>
          <w:szCs w:val="24"/>
        </w:rPr>
        <w:t>v</w:t>
      </w:r>
      <w:r w:rsidRPr="00BC2287">
        <w:rPr>
          <w:rFonts w:ascii="Times New Roman" w:hAnsi="Times New Roman" w:cs="Times New Roman"/>
          <w:sz w:val="24"/>
          <w:szCs w:val="24"/>
        </w:rPr>
        <w:t>energia ehitise hoonestusõiguse omaja tegevuse tagajärjel tekkinud rohkem kui kümme aastat pärast kaevandamisloa kehtivuse lõppemist või</w:t>
      </w:r>
      <w:r w:rsidR="00E72541">
        <w:rPr>
          <w:rFonts w:ascii="Times New Roman" w:hAnsi="Times New Roman" w:cs="Times New Roman"/>
          <w:sz w:val="24"/>
          <w:szCs w:val="24"/>
        </w:rPr>
        <w:t xml:space="preserve"> </w:t>
      </w:r>
      <w:hyperlink r:id="rId16" w:anchor="para95" w:history="1">
        <w:r w:rsidRPr="001C436B">
          <w:rPr>
            <w:rStyle w:val="Hperlink"/>
            <w:rFonts w:ascii="Times New Roman" w:hAnsi="Times New Roman" w:cs="Times New Roman"/>
            <w:color w:val="auto"/>
            <w:sz w:val="24"/>
            <w:szCs w:val="24"/>
            <w:u w:val="none"/>
          </w:rPr>
          <w:t>käesoleva seaduse §-des</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95, 96, 99 ja</w:t>
        </w:r>
        <w:r w:rsidR="00E72541">
          <w:rPr>
            <w:rStyle w:val="Hperlink"/>
            <w:rFonts w:ascii="Times New Roman" w:hAnsi="Times New Roman" w:cs="Times New Roman"/>
            <w:color w:val="auto"/>
            <w:sz w:val="24"/>
            <w:szCs w:val="24"/>
            <w:u w:val="none"/>
          </w:rPr>
          <w:t xml:space="preserve"> </w:t>
        </w:r>
        <w:r w:rsidRPr="001C436B">
          <w:rPr>
            <w:rStyle w:val="Hperlink"/>
            <w:rFonts w:ascii="Times New Roman" w:hAnsi="Times New Roman" w:cs="Times New Roman"/>
            <w:color w:val="auto"/>
            <w:sz w:val="24"/>
            <w:szCs w:val="24"/>
            <w:u w:val="none"/>
          </w:rPr>
          <w:t>100</w:t>
        </w:r>
      </w:hyperlink>
      <w:r w:rsidRPr="00BC2287">
        <w:rPr>
          <w:rFonts w:ascii="Times New Roman" w:hAnsi="Times New Roman" w:cs="Times New Roman"/>
          <w:sz w:val="24"/>
          <w:szCs w:val="24"/>
        </w:rPr>
        <w:t xml:space="preserve"> nimetatud maapõue kasutamise </w:t>
      </w:r>
      <w:commentRangeStart w:id="131"/>
      <w:r w:rsidRPr="00BC2287">
        <w:rPr>
          <w:rFonts w:ascii="Times New Roman" w:hAnsi="Times New Roman" w:cs="Times New Roman"/>
          <w:sz w:val="24"/>
          <w:szCs w:val="24"/>
        </w:rPr>
        <w:t>lõpetami</w:t>
      </w:r>
      <w:del w:id="132" w:author="Merike Koppel - JUSTDIGI" w:date="2025-03-18T09:45:00Z" w16du:dateUtc="2025-03-18T07:45:00Z">
        <w:r w:rsidRPr="00BC2287">
          <w:rPr>
            <w:rFonts w:ascii="Times New Roman" w:hAnsi="Times New Roman" w:cs="Times New Roman"/>
            <w:sz w:val="24"/>
            <w:szCs w:val="24"/>
          </w:rPr>
          <w:delText>se</w:delText>
        </w:r>
      </w:del>
      <w:r w:rsidRPr="00BC2287">
        <w:rPr>
          <w:rFonts w:ascii="Times New Roman" w:hAnsi="Times New Roman" w:cs="Times New Roman"/>
          <w:sz w:val="24"/>
          <w:szCs w:val="24"/>
        </w:rPr>
        <w:t>st</w:t>
      </w:r>
      <w:commentRangeEnd w:id="131"/>
      <w:r w:rsidR="009303A8">
        <w:rPr>
          <w:rStyle w:val="Kommentaariviide"/>
        </w:rPr>
        <w:commentReference w:id="131"/>
      </w:r>
      <w:r w:rsidRPr="00BC2287">
        <w:rPr>
          <w:rFonts w:ascii="Times New Roman" w:hAnsi="Times New Roman" w:cs="Times New Roman"/>
          <w:sz w:val="24"/>
          <w:szCs w:val="24"/>
        </w:rPr>
        <w:t xml:space="preserve"> või hoonestusõiguse lõppemist, hüvitab tekkinud kahju riik. Riik hüvitab tekkinud kahju ka juhtudel, kui see tekkis pärast juriidilisest isikust loa omaja või maapõue kasutanud isiku või hoonestusõiguse omaja likvideerimist või maapõue kasutanud isiku surma.“.</w:t>
      </w:r>
    </w:p>
    <w:bookmarkEnd w:id="112"/>
    <w:p w14:paraId="5042BCB8" w14:textId="77777777" w:rsidR="003D48BA" w:rsidRPr="00064B98" w:rsidRDefault="003D48BA" w:rsidP="00410913">
      <w:pPr>
        <w:pStyle w:val="Normaallaadveeb"/>
        <w:shd w:val="clear" w:color="auto" w:fill="FFFFFF"/>
        <w:spacing w:before="0" w:beforeAutospacing="0" w:after="0" w:afterAutospacing="0"/>
        <w:jc w:val="both"/>
        <w:rPr>
          <w:bdr w:val="none" w:sz="0" w:space="0" w:color="auto" w:frame="1"/>
        </w:rPr>
      </w:pPr>
    </w:p>
    <w:p w14:paraId="7B224198" w14:textId="77777777" w:rsidR="009C570C" w:rsidRPr="00064B98" w:rsidRDefault="00A74869" w:rsidP="009C570C">
      <w:pPr>
        <w:pStyle w:val="pealkiri"/>
        <w:spacing w:before="0"/>
        <w:rPr>
          <w:rFonts w:eastAsia="Calibri"/>
          <w:shd w:val="clear" w:color="auto" w:fill="FFFFFF"/>
        </w:rPr>
      </w:pPr>
      <w:r w:rsidRPr="00064B98">
        <w:rPr>
          <w:rFonts w:eastAsia="Calibri"/>
          <w:shd w:val="clear" w:color="auto" w:fill="FFFFFF"/>
        </w:rPr>
        <w:t xml:space="preserve">§ 2. </w:t>
      </w:r>
      <w:r w:rsidR="009C570C" w:rsidRPr="00064B98">
        <w:rPr>
          <w:rFonts w:eastAsia="Calibri"/>
          <w:shd w:val="clear" w:color="auto" w:fill="FFFFFF"/>
        </w:rPr>
        <w:t>Maakatastriseaduse muutmine</w:t>
      </w:r>
    </w:p>
    <w:p w14:paraId="6C3B6146" w14:textId="77777777" w:rsidR="009C570C" w:rsidRPr="00064B98" w:rsidRDefault="009C570C" w:rsidP="009C570C">
      <w:pPr>
        <w:pStyle w:val="muutmisksk"/>
        <w:spacing w:before="0"/>
        <w:rPr>
          <w:rFonts w:eastAsia="Calibri"/>
          <w:iCs/>
          <w:shd w:val="clear" w:color="auto" w:fill="FFFFFF"/>
        </w:rPr>
      </w:pPr>
    </w:p>
    <w:p w14:paraId="3D0F9A6A" w14:textId="77777777" w:rsidR="009C570C" w:rsidRPr="00064B98" w:rsidRDefault="009C570C" w:rsidP="009C570C">
      <w:pPr>
        <w:pStyle w:val="muutmisksk"/>
        <w:spacing w:before="0"/>
        <w:rPr>
          <w:rFonts w:eastAsia="Calibri"/>
          <w:bCs/>
          <w:shd w:val="clear" w:color="auto" w:fill="FFFFFF"/>
        </w:rPr>
      </w:pPr>
      <w:r w:rsidRPr="00064B98">
        <w:rPr>
          <w:rFonts w:eastAsia="Calibri"/>
          <w:iCs/>
          <w:shd w:val="clear" w:color="auto" w:fill="FFFFFF"/>
        </w:rPr>
        <w:t xml:space="preserve">Maakatastriseaduse </w:t>
      </w:r>
      <w:r w:rsidRPr="00064B98">
        <w:rPr>
          <w:rFonts w:eastAsia="SimSun"/>
          <w:lang w:bidi="hi-IN"/>
        </w:rPr>
        <w:t>§ 18</w:t>
      </w:r>
      <w:r w:rsidRPr="00064B98">
        <w:rPr>
          <w:rFonts w:eastAsia="SimSun"/>
          <w:vertAlign w:val="superscript"/>
          <w:lang w:bidi="hi-IN"/>
        </w:rPr>
        <w:t>2</w:t>
      </w:r>
      <w:r w:rsidRPr="00064B98">
        <w:rPr>
          <w:rFonts w:eastAsia="SimSun"/>
          <w:lang w:bidi="hi-IN"/>
        </w:rPr>
        <w:t xml:space="preserve"> lõiget 4 täiendatakse teise lausega järgmises sõnastuses:</w:t>
      </w:r>
    </w:p>
    <w:p w14:paraId="1AA3A236" w14:textId="77777777" w:rsidR="009C570C" w:rsidRPr="00064B98" w:rsidRDefault="009C570C" w:rsidP="009C570C">
      <w:pPr>
        <w:pStyle w:val="Normaallaadveeb"/>
        <w:shd w:val="clear" w:color="auto" w:fill="FFFFFF"/>
        <w:spacing w:before="0" w:beforeAutospacing="0" w:after="0" w:afterAutospacing="0"/>
        <w:jc w:val="both"/>
      </w:pPr>
      <w:r w:rsidRPr="00064B98">
        <w:t>„Põhjendatud juhul võib katastriüksusele, millele on välja antud maavara kaevandamise luba, määrata mäetööstusmaa või turbatööstusmaa sihtotstarbega sama</w:t>
      </w:r>
      <w:r>
        <w:t xml:space="preserve">l </w:t>
      </w:r>
      <w:r w:rsidRPr="00064B98">
        <w:t>a</w:t>
      </w:r>
      <w:r>
        <w:t>jal</w:t>
      </w:r>
      <w:r w:rsidRPr="00064B98">
        <w:t xml:space="preserve"> </w:t>
      </w:r>
      <w:r>
        <w:t>muid</w:t>
      </w:r>
      <w:r w:rsidRPr="00064B98">
        <w:t xml:space="preserve"> sihtotstarbeid, </w:t>
      </w:r>
      <w:r w:rsidRPr="00064B98">
        <w:rPr>
          <w:rStyle w:val="cf01"/>
          <w:rFonts w:ascii="Times New Roman" w:hAnsi="Times New Roman" w:cs="Times New Roman"/>
          <w:b w:val="0"/>
          <w:bCs w:val="0"/>
          <w:sz w:val="24"/>
          <w:szCs w:val="24"/>
        </w:rPr>
        <w:t>kui muu sihtotstarbe määramiseks on maapõueseaduse § 15 lõikes 1 nimetatud luba</w:t>
      </w:r>
      <w:r w:rsidRPr="00064B98">
        <w:t>.“.</w:t>
      </w:r>
    </w:p>
    <w:p w14:paraId="0B882BEF" w14:textId="77777777" w:rsidR="00FC512B" w:rsidRPr="00064B98" w:rsidRDefault="00FC512B" w:rsidP="00410913">
      <w:pPr>
        <w:pStyle w:val="Normaallaadveeb"/>
        <w:shd w:val="clear" w:color="auto" w:fill="FFFFFF"/>
        <w:spacing w:before="0" w:beforeAutospacing="0" w:after="0" w:afterAutospacing="0"/>
        <w:jc w:val="both"/>
        <w:rPr>
          <w:shd w:val="clear" w:color="auto" w:fill="FFFFFF"/>
        </w:rPr>
      </w:pPr>
    </w:p>
    <w:p w14:paraId="7D4CA017" w14:textId="77777777" w:rsidR="009C570C" w:rsidRPr="00064B98" w:rsidRDefault="00A74869" w:rsidP="009C570C">
      <w:pPr>
        <w:pStyle w:val="pealkiri"/>
        <w:spacing w:before="0"/>
        <w:rPr>
          <w:rFonts w:eastAsia="Calibri"/>
          <w:shd w:val="clear" w:color="auto" w:fill="FFFFFF"/>
        </w:rPr>
      </w:pPr>
      <w:r w:rsidRPr="00064B98">
        <w:rPr>
          <w:rFonts w:eastAsia="Calibri"/>
          <w:shd w:val="clear" w:color="auto" w:fill="FFFFFF"/>
        </w:rPr>
        <w:t xml:space="preserve">§ 3. </w:t>
      </w:r>
      <w:r w:rsidR="009C570C" w:rsidRPr="00064B98">
        <w:rPr>
          <w:rFonts w:eastAsia="Calibri"/>
          <w:shd w:val="clear" w:color="auto" w:fill="FFFFFF"/>
        </w:rPr>
        <w:t>Riigivaraseaduse muutmine</w:t>
      </w:r>
    </w:p>
    <w:p w14:paraId="7FA68046" w14:textId="77777777" w:rsidR="009C570C" w:rsidRPr="00064B98" w:rsidRDefault="009C570C" w:rsidP="009C570C">
      <w:pPr>
        <w:pStyle w:val="muudatustesissejuhatus"/>
        <w:spacing w:before="0" w:after="0"/>
        <w:rPr>
          <w:rFonts w:eastAsia="SimSun"/>
          <w:lang w:bidi="hi-IN"/>
        </w:rPr>
      </w:pPr>
    </w:p>
    <w:p w14:paraId="3193E941" w14:textId="77777777" w:rsidR="009C570C" w:rsidRPr="00064B98" w:rsidRDefault="009C570C" w:rsidP="009C570C">
      <w:pPr>
        <w:pStyle w:val="muudatustesissejuhatus"/>
        <w:spacing w:before="0" w:after="0"/>
        <w:rPr>
          <w:rFonts w:eastAsia="SimSun"/>
          <w:lang w:bidi="hi-IN"/>
        </w:rPr>
      </w:pPr>
      <w:r w:rsidRPr="00064B98">
        <w:rPr>
          <w:rFonts w:eastAsia="SimSun"/>
          <w:lang w:bidi="hi-IN"/>
        </w:rPr>
        <w:t xml:space="preserve">Riigivaraseaduse </w:t>
      </w:r>
      <w:r w:rsidRPr="00064B98">
        <w:t>§ 19 lõige 5 muudetakse ja sõnastatakse järgmiselt</w:t>
      </w:r>
      <w:r w:rsidRPr="00064B98">
        <w:rPr>
          <w:rFonts w:eastAsia="SimSun"/>
          <w:lang w:bidi="hi-IN"/>
        </w:rPr>
        <w:t>:</w:t>
      </w:r>
    </w:p>
    <w:p w14:paraId="126824C7" w14:textId="77777777" w:rsidR="009C570C" w:rsidRPr="00064B98" w:rsidRDefault="009C570C" w:rsidP="009C570C">
      <w:pPr>
        <w:pStyle w:val="Normaallaadveeb"/>
        <w:shd w:val="clear" w:color="auto" w:fill="FFFFFF"/>
        <w:spacing w:before="0" w:beforeAutospacing="0" w:after="0" w:afterAutospacing="0"/>
        <w:jc w:val="both"/>
        <w:rPr>
          <w:color w:val="202020"/>
          <w:shd w:val="clear" w:color="auto" w:fill="FFFFFF"/>
        </w:rPr>
      </w:pPr>
      <w:r w:rsidRPr="00064B98">
        <w:rPr>
          <w:bdr w:val="none" w:sz="0" w:space="0" w:color="auto" w:frame="1"/>
          <w:shd w:val="clear" w:color="auto" w:fill="FFFFFF"/>
        </w:rPr>
        <w:t>„</w:t>
      </w:r>
      <w:r w:rsidRPr="00064B98">
        <w:rPr>
          <w:shd w:val="clear" w:color="auto" w:fill="FFFFFF"/>
        </w:rPr>
        <w:t>(</w:t>
      </w:r>
      <w:r w:rsidRPr="00064B98">
        <w:rPr>
          <w:color w:val="202020"/>
          <w:shd w:val="clear" w:color="auto" w:fill="FFFFFF"/>
        </w:rPr>
        <w:t xml:space="preserve">5) </w:t>
      </w:r>
      <w:commentRangeStart w:id="133"/>
      <w:r w:rsidRPr="00064B98">
        <w:rPr>
          <w:color w:val="202020"/>
          <w:shd w:val="clear" w:color="auto" w:fill="FFFFFF"/>
        </w:rPr>
        <w:t>Käesoleva paragrahvi lõikes 2 nimetatud juhtudel ei ole riigivara kasutamiseks andmisel Vabariigi Valitsuse nõusolekut vaja</w:t>
      </w:r>
      <w:commentRangeEnd w:id="133"/>
      <w:r w:rsidR="00F27D09">
        <w:rPr>
          <w:rStyle w:val="Kommentaariviide"/>
          <w:rFonts w:asciiTheme="minorHAnsi" w:eastAsiaTheme="minorHAnsi" w:hAnsiTheme="minorHAnsi" w:cstheme="minorBidi"/>
          <w:kern w:val="2"/>
          <w:lang w:eastAsia="en-US"/>
          <w14:ligatures w14:val="standardContextual"/>
        </w:rPr>
        <w:commentReference w:id="133"/>
      </w:r>
      <w:r w:rsidRPr="00064B98">
        <w:rPr>
          <w:color w:val="202020"/>
          <w:shd w:val="clear" w:color="auto" w:fill="FFFFFF"/>
        </w:rPr>
        <w:t>:</w:t>
      </w:r>
    </w:p>
    <w:p w14:paraId="4057A8AE" w14:textId="77777777" w:rsidR="009C570C" w:rsidRPr="00064B98" w:rsidRDefault="009C570C" w:rsidP="009C570C">
      <w:pPr>
        <w:pStyle w:val="Normaallaadveeb"/>
        <w:shd w:val="clear" w:color="auto" w:fill="FFFFFF"/>
        <w:spacing w:before="0" w:beforeAutospacing="0" w:after="0" w:afterAutospacing="0"/>
        <w:jc w:val="both"/>
        <w:rPr>
          <w:color w:val="202020"/>
          <w:shd w:val="clear" w:color="auto" w:fill="FFFFFF"/>
        </w:rPr>
      </w:pPr>
      <w:r w:rsidRPr="00064B98">
        <w:rPr>
          <w:color w:val="202020"/>
          <w:shd w:val="clear" w:color="auto" w:fill="FFFFFF"/>
        </w:rPr>
        <w:t>1) eluruumi kasutusse andmisel kohaliku omavalitsuse üksusele seadusest tulenevate ülesannete täitmiseks;</w:t>
      </w:r>
    </w:p>
    <w:p w14:paraId="7DEEF280" w14:textId="302FFD56" w:rsidR="009C570C" w:rsidRPr="00064B98" w:rsidRDefault="009C570C" w:rsidP="009C570C">
      <w:pPr>
        <w:pStyle w:val="Normaallaadveeb"/>
        <w:shd w:val="clear" w:color="auto" w:fill="FFFFFF"/>
        <w:spacing w:before="0" w:beforeAutospacing="0" w:after="0" w:afterAutospacing="0"/>
        <w:jc w:val="both"/>
        <w:rPr>
          <w:color w:val="202020"/>
          <w:shd w:val="clear" w:color="auto" w:fill="FFFFFF"/>
        </w:rPr>
      </w:pPr>
      <w:r w:rsidRPr="00064B98">
        <w:rPr>
          <w:color w:val="202020"/>
          <w:shd w:val="clear" w:color="auto" w:fill="FFFFFF"/>
        </w:rPr>
        <w:t>2) käesoleva seaduse §</w:t>
      </w:r>
      <w:r w:rsidR="00A22ABB">
        <w:rPr>
          <w:color w:val="202020"/>
          <w:shd w:val="clear" w:color="auto" w:fill="FFFFFF"/>
        </w:rPr>
        <w:t xml:space="preserve"> </w:t>
      </w:r>
      <w:r w:rsidRPr="00064B98">
        <w:rPr>
          <w:color w:val="202020"/>
          <w:shd w:val="clear" w:color="auto" w:fill="FFFFFF"/>
        </w:rPr>
        <w:t>18</w:t>
      </w:r>
      <w:r w:rsidRPr="00064B98">
        <w:rPr>
          <w:color w:val="202020"/>
          <w:bdr w:val="none" w:sz="0" w:space="0" w:color="auto" w:frame="1"/>
          <w:shd w:val="clear" w:color="auto" w:fill="FFFFFF"/>
          <w:vertAlign w:val="superscript"/>
        </w:rPr>
        <w:t>1</w:t>
      </w:r>
      <w:r w:rsidR="00A22ABB">
        <w:rPr>
          <w:color w:val="202020"/>
          <w:shd w:val="clear" w:color="auto" w:fill="FFFFFF"/>
        </w:rPr>
        <w:t xml:space="preserve"> </w:t>
      </w:r>
      <w:r w:rsidRPr="00064B98">
        <w:rPr>
          <w:color w:val="202020"/>
          <w:shd w:val="clear" w:color="auto" w:fill="FFFFFF"/>
        </w:rPr>
        <w:t>lõike</w:t>
      </w:r>
      <w:r w:rsidR="00A22ABB">
        <w:rPr>
          <w:color w:val="202020"/>
          <w:shd w:val="clear" w:color="auto" w:fill="FFFFFF"/>
        </w:rPr>
        <w:t xml:space="preserve"> </w:t>
      </w:r>
      <w:r w:rsidRPr="00064B98">
        <w:rPr>
          <w:color w:val="202020"/>
          <w:shd w:val="clear" w:color="auto" w:fill="FFFFFF"/>
        </w:rPr>
        <w:t>2 punktides</w:t>
      </w:r>
      <w:r w:rsidR="00A22ABB">
        <w:rPr>
          <w:color w:val="202020"/>
          <w:shd w:val="clear" w:color="auto" w:fill="FFFFFF"/>
        </w:rPr>
        <w:t xml:space="preserve"> </w:t>
      </w:r>
      <w:r w:rsidRPr="00064B98">
        <w:rPr>
          <w:color w:val="202020"/>
          <w:shd w:val="clear" w:color="auto" w:fill="FFFFFF"/>
        </w:rPr>
        <w:t>4 ja</w:t>
      </w:r>
      <w:r w:rsidR="00A22ABB">
        <w:rPr>
          <w:color w:val="202020"/>
          <w:shd w:val="clear" w:color="auto" w:fill="FFFFFF"/>
        </w:rPr>
        <w:t xml:space="preserve"> </w:t>
      </w:r>
      <w:r w:rsidRPr="00064B98">
        <w:rPr>
          <w:color w:val="202020"/>
          <w:shd w:val="clear" w:color="auto" w:fill="FFFFFF"/>
        </w:rPr>
        <w:t>5 sätestatud juhtudel;</w:t>
      </w:r>
    </w:p>
    <w:p w14:paraId="52DA09CA" w14:textId="156B6B49" w:rsidR="009C570C" w:rsidRPr="00064B98" w:rsidRDefault="009C570C" w:rsidP="009C570C">
      <w:pPr>
        <w:pStyle w:val="Normaallaadveeb"/>
        <w:shd w:val="clear" w:color="auto" w:fill="FFFFFF" w:themeFill="background1"/>
        <w:spacing w:before="0" w:beforeAutospacing="0" w:after="0" w:afterAutospacing="0"/>
        <w:jc w:val="both"/>
      </w:pPr>
      <w:r w:rsidRPr="00064B98">
        <w:rPr>
          <w:color w:val="202020"/>
          <w:shd w:val="clear" w:color="auto" w:fill="FFFFFF"/>
        </w:rPr>
        <w:t>3)</w:t>
      </w:r>
      <w:r w:rsidRPr="00064B98">
        <w:rPr>
          <w:color w:val="C00000"/>
          <w:bdr w:val="none" w:sz="0" w:space="0" w:color="auto" w:frame="1"/>
        </w:rPr>
        <w:t xml:space="preserve"> </w:t>
      </w:r>
      <w:r w:rsidRPr="00064B98">
        <w:rPr>
          <w:bdr w:val="none" w:sz="0" w:space="0" w:color="auto" w:frame="1"/>
        </w:rPr>
        <w:t xml:space="preserve">kinnisasja kasutamiseks andmisel </w:t>
      </w:r>
      <w:r>
        <w:rPr>
          <w:bdr w:val="none" w:sz="0" w:space="0" w:color="auto" w:frame="1"/>
        </w:rPr>
        <w:t>avaliku</w:t>
      </w:r>
      <w:del w:id="134" w:author="Merike Koppel - JUSTDIGI" w:date="2025-03-19T09:55:00Z" w16du:dateUtc="2025-03-19T07:55:00Z">
        <w:r>
          <w:rPr>
            <w:bdr w:val="none" w:sz="0" w:space="0" w:color="auto" w:frame="1"/>
          </w:rPr>
          <w:delText>l</w:delText>
        </w:r>
      </w:del>
      <w:r>
        <w:rPr>
          <w:bdr w:val="none" w:sz="0" w:space="0" w:color="auto" w:frame="1"/>
        </w:rPr>
        <w:t xml:space="preserve"> </w:t>
      </w:r>
      <w:r w:rsidRPr="00064B98">
        <w:rPr>
          <w:bdr w:val="none" w:sz="0" w:space="0" w:color="auto" w:frame="1"/>
        </w:rPr>
        <w:t>enampakkumise</w:t>
      </w:r>
      <w:ins w:id="135" w:author="Merike Koppel - JUSTDIGI" w:date="2025-03-19T09:55:00Z" w16du:dateUtc="2025-03-19T07:55:00Z">
        <w:r w:rsidR="006F5232">
          <w:rPr>
            <w:bdr w:val="none" w:sz="0" w:space="0" w:color="auto" w:frame="1"/>
          </w:rPr>
          <w:t xml:space="preserve"> tee</w:t>
        </w:r>
      </w:ins>
      <w:r>
        <w:rPr>
          <w:bdr w:val="none" w:sz="0" w:space="0" w:color="auto" w:frame="1"/>
        </w:rPr>
        <w:t>l</w:t>
      </w:r>
      <w:r w:rsidRPr="00064B98">
        <w:rPr>
          <w:bdr w:val="none" w:sz="0" w:space="0" w:color="auto" w:frame="1"/>
        </w:rPr>
        <w:t xml:space="preserve"> taastuvenergia tootmise eesmärgil.“.</w:t>
      </w:r>
    </w:p>
    <w:bookmarkEnd w:id="1"/>
    <w:p w14:paraId="3F734FD1" w14:textId="77777777" w:rsidR="00E35393" w:rsidRPr="00064B98" w:rsidRDefault="00E35393" w:rsidP="00410913">
      <w:pPr>
        <w:spacing w:after="0" w:line="240" w:lineRule="auto"/>
        <w:jc w:val="both"/>
      </w:pPr>
    </w:p>
    <w:p w14:paraId="46E6C15A" w14:textId="77777777" w:rsidR="00BD1428" w:rsidRPr="00064B98" w:rsidRDefault="00BD1428" w:rsidP="00410913">
      <w:pPr>
        <w:spacing w:after="0" w:line="240" w:lineRule="auto"/>
        <w:jc w:val="both"/>
      </w:pPr>
    </w:p>
    <w:p w14:paraId="31DF7357" w14:textId="77777777" w:rsidR="00BD1428" w:rsidRPr="00064B98"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p>
    <w:p w14:paraId="6458AC3E" w14:textId="77777777" w:rsidR="00BD1428" w:rsidRPr="00064B98"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 xml:space="preserve">Lauri </w:t>
      </w:r>
      <w:proofErr w:type="spellStart"/>
      <w:r w:rsidRPr="00064B98">
        <w:rPr>
          <w:rFonts w:ascii="Times New Roman" w:eastAsia="Times New Roman" w:hAnsi="Times New Roman" w:cs="Times New Roman"/>
          <w:kern w:val="0"/>
          <w:sz w:val="24"/>
          <w:szCs w:val="24"/>
          <w:lang w:eastAsia="et-EE"/>
          <w14:ligatures w14:val="none"/>
        </w:rPr>
        <w:t>Hussar</w:t>
      </w:r>
      <w:proofErr w:type="spellEnd"/>
    </w:p>
    <w:p w14:paraId="38D4A5FC" w14:textId="77777777" w:rsidR="00BD1428" w:rsidRPr="00064B98"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Riigikogu esimees</w:t>
      </w:r>
    </w:p>
    <w:p w14:paraId="50F077C2" w14:textId="2B7A28AC" w:rsidR="00BD1428" w:rsidRPr="00064B98" w:rsidRDefault="00BD1428" w:rsidP="003A00C3">
      <w:pPr>
        <w:pBdr>
          <w:bottom w:val="single" w:sz="12" w:space="1" w:color="auto"/>
        </w:pBd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Tallinn, …. ……. 202</w:t>
      </w:r>
      <w:r w:rsidR="003D37D1">
        <w:rPr>
          <w:rFonts w:ascii="Times New Roman" w:eastAsia="Times New Roman" w:hAnsi="Times New Roman" w:cs="Times New Roman"/>
          <w:kern w:val="0"/>
          <w:sz w:val="24"/>
          <w:szCs w:val="24"/>
          <w:lang w:eastAsia="et-EE"/>
          <w14:ligatures w14:val="none"/>
        </w:rPr>
        <w:t>5</w:t>
      </w:r>
    </w:p>
    <w:p w14:paraId="1B53B730" w14:textId="77777777" w:rsidR="006361B6" w:rsidRPr="00064B98" w:rsidRDefault="006361B6" w:rsidP="003A00C3">
      <w:pPr>
        <w:spacing w:after="0" w:line="240" w:lineRule="auto"/>
        <w:jc w:val="both"/>
        <w:rPr>
          <w:rFonts w:ascii="Times New Roman" w:eastAsia="Times New Roman" w:hAnsi="Times New Roman" w:cs="Times New Roman"/>
          <w:kern w:val="0"/>
          <w:sz w:val="24"/>
          <w:szCs w:val="24"/>
          <w:lang w:eastAsia="et-EE"/>
          <w14:ligatures w14:val="none"/>
        </w:rPr>
      </w:pPr>
    </w:p>
    <w:p w14:paraId="0F9F84A1" w14:textId="77777777" w:rsidR="00BD1428" w:rsidRPr="00064B98"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Algatab Vabariigi Valitsus</w:t>
      </w:r>
    </w:p>
    <w:p w14:paraId="4A769083" w14:textId="5D0558D3" w:rsidR="00B63255" w:rsidRPr="006A3DAB" w:rsidRDefault="00BD1428" w:rsidP="003A00C3">
      <w:pPr>
        <w:spacing w:after="0" w:line="240" w:lineRule="auto"/>
        <w:jc w:val="both"/>
        <w:rPr>
          <w:rFonts w:ascii="Times New Roman" w:eastAsia="Times New Roman" w:hAnsi="Times New Roman" w:cs="Times New Roman"/>
          <w:kern w:val="0"/>
          <w:sz w:val="24"/>
          <w:szCs w:val="24"/>
          <w:lang w:eastAsia="et-EE"/>
          <w14:ligatures w14:val="none"/>
        </w:rPr>
      </w:pPr>
      <w:r w:rsidRPr="00064B98">
        <w:rPr>
          <w:rFonts w:ascii="Times New Roman" w:eastAsia="Times New Roman" w:hAnsi="Times New Roman" w:cs="Times New Roman"/>
          <w:kern w:val="0"/>
          <w:sz w:val="24"/>
          <w:szCs w:val="24"/>
          <w:lang w:eastAsia="et-EE"/>
          <w14:ligatures w14:val="none"/>
        </w:rPr>
        <w:t>Tallinn, …. ……. 202</w:t>
      </w:r>
      <w:r w:rsidR="003D37D1">
        <w:rPr>
          <w:rFonts w:ascii="Times New Roman" w:eastAsia="Times New Roman" w:hAnsi="Times New Roman" w:cs="Times New Roman"/>
          <w:kern w:val="0"/>
          <w:sz w:val="24"/>
          <w:szCs w:val="24"/>
          <w:lang w:eastAsia="et-EE"/>
          <w14:ligatures w14:val="none"/>
        </w:rPr>
        <w:t>5</w:t>
      </w:r>
    </w:p>
    <w:sectPr w:rsidR="00B63255" w:rsidRPr="006A3DA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5-03-26T13:15:00Z" w:initials="KK">
    <w:p w14:paraId="5F7C652D" w14:textId="77777777" w:rsidR="003B26C5" w:rsidRDefault="00636128" w:rsidP="003B26C5">
      <w:pPr>
        <w:pStyle w:val="Kommentaaritekst"/>
      </w:pPr>
      <w:r>
        <w:rPr>
          <w:rStyle w:val="Kommentaariviide"/>
        </w:rPr>
        <w:annotationRef/>
      </w:r>
      <w:r w:rsidR="003B26C5">
        <w:t xml:space="preserve">Palume lisada leheküljenumbrid, vt ka Riigikogu </w:t>
      </w:r>
      <w:r w:rsidR="003B26C5">
        <w:rPr>
          <w:color w:val="000000"/>
          <w:highlight w:val="white"/>
        </w:rPr>
        <w:t xml:space="preserve">juhatuse 2014. aasta 10. aprilli otsusega nr 70 kehtestatud eelnõu ja seletuskirja vormistamise juhendi p 6, kättesaadav </w:t>
      </w:r>
      <w:hyperlink r:id="rId1" w:history="1">
        <w:r w:rsidR="003B26C5" w:rsidRPr="000D5973">
          <w:rPr>
            <w:rStyle w:val="Hperlink"/>
            <w:highlight w:val="white"/>
          </w:rPr>
          <w:t>HÕNTE käsiraamat | Justiits- ja Digiministeerium</w:t>
        </w:r>
      </w:hyperlink>
      <w:r w:rsidR="003B26C5">
        <w:rPr>
          <w:color w:val="000000"/>
          <w:highlight w:val="white"/>
        </w:rPr>
        <w:t xml:space="preserve"> </w:t>
      </w:r>
    </w:p>
  </w:comment>
  <w:comment w:id="3" w:author="Merike Koppel - JUSTDIGI" w:date="2025-03-18T08:55:00Z" w:initials="MK">
    <w:p w14:paraId="033221DD" w14:textId="5D535DA0" w:rsidR="00F9368D" w:rsidRDefault="002A6DA8" w:rsidP="00F9368D">
      <w:pPr>
        <w:pStyle w:val="Kommentaaritekst"/>
      </w:pPr>
      <w:r>
        <w:rPr>
          <w:rStyle w:val="Kommentaariviide"/>
        </w:rPr>
        <w:annotationRef/>
      </w:r>
      <w:r w:rsidR="00F9368D">
        <w:t>Eelmistes selle lõike punktides: "ala</w:t>
      </w:r>
      <w:r w:rsidR="00F9368D">
        <w:rPr>
          <w:b/>
          <w:bCs/>
        </w:rPr>
        <w:t>l</w:t>
      </w:r>
      <w:r w:rsidR="00F9368D">
        <w:t>", mis tegelikult rõhutab pigem ehitamise kui protsessi lubamist, mitte ehitise kui lõpptulemuse lubamist … ühtluse huvides tuleks vajadust mööda muuta</w:t>
      </w:r>
    </w:p>
  </w:comment>
  <w:comment w:id="4" w:author="Merike Koppel - JUSTDIGI" w:date="2025-03-18T08:56:00Z" w:initials="MK">
    <w:p w14:paraId="567B794A" w14:textId="41136B8E" w:rsidR="00CB1D41" w:rsidRDefault="00CB1D41" w:rsidP="00CB1D41">
      <w:pPr>
        <w:pStyle w:val="Kommentaaritekst"/>
      </w:pPr>
      <w:r>
        <w:rPr>
          <w:rStyle w:val="Kommentaariviide"/>
        </w:rPr>
        <w:annotationRef/>
      </w:r>
      <w:r>
        <w:t>Seadustes ei ole tavaks lühendeid kasutada</w:t>
      </w:r>
    </w:p>
  </w:comment>
  <w:comment w:id="7" w:author="Merike Koppel - JUSTDIGI" w:date="2025-03-18T08:56:00Z" w:initials="MK">
    <w:p w14:paraId="557CE524" w14:textId="77777777" w:rsidR="00CB1D41" w:rsidRDefault="00CB1D41" w:rsidP="00CB1D41">
      <w:pPr>
        <w:pStyle w:val="Kommentaaritekst"/>
      </w:pPr>
      <w:r>
        <w:rPr>
          <w:rStyle w:val="Kommentaariviide"/>
        </w:rPr>
        <w:annotationRef/>
      </w:r>
      <w:r>
        <w:t>Kehtivaga ühtluse huvides</w:t>
      </w:r>
    </w:p>
  </w:comment>
  <w:comment w:id="10" w:author="Merike Koppel - JUSTDIGI" w:date="2025-03-19T08:24:00Z" w:initials="MK">
    <w:p w14:paraId="5C08739D" w14:textId="77777777" w:rsidR="00560805" w:rsidRDefault="00560805" w:rsidP="00560805">
      <w:pPr>
        <w:pStyle w:val="Kommentaaritekst"/>
      </w:pPr>
      <w:r>
        <w:rPr>
          <w:rStyle w:val="Kommentaariviide"/>
        </w:rPr>
        <w:annotationRef/>
      </w:r>
      <w:r>
        <w:t>Mida tegelikult taotletakse, tõenäoliselt mitte ala?</w:t>
      </w:r>
    </w:p>
  </w:comment>
  <w:comment w:id="11" w:author="Merike Koppel - JUSTDIGI" w:date="2025-03-18T08:57:00Z" w:initials="MK">
    <w:p w14:paraId="2AF3234B" w14:textId="2F6E377E" w:rsidR="00F0251D" w:rsidRDefault="00F0251D" w:rsidP="00F0251D">
      <w:pPr>
        <w:pStyle w:val="Kommentaaritekst"/>
      </w:pPr>
      <w:r>
        <w:rPr>
          <w:rStyle w:val="Kommentaariviide"/>
        </w:rPr>
        <w:annotationRef/>
      </w:r>
      <w:r>
        <w:t>koma</w:t>
      </w:r>
    </w:p>
  </w:comment>
  <w:comment w:id="13" w:author="Merike Koppel - JUSTDIGI" w:date="2025-03-18T08:58:00Z" w:initials="MK">
    <w:p w14:paraId="48AAF4F1" w14:textId="77777777" w:rsidR="00E33393" w:rsidRDefault="009919EC" w:rsidP="00E33393">
      <w:pPr>
        <w:pStyle w:val="Kommentaaritekst"/>
      </w:pPr>
      <w:r>
        <w:rPr>
          <w:rStyle w:val="Kommentaariviide"/>
        </w:rPr>
        <w:annotationRef/>
      </w:r>
      <w:r w:rsidR="00E33393">
        <w:rPr>
          <w:color w:val="333333"/>
          <w:highlight w:val="white"/>
        </w:rPr>
        <w:t>Saavat käänet (vastab küsimusele </w:t>
      </w:r>
      <w:r w:rsidR="00E33393">
        <w:rPr>
          <w:i/>
          <w:iCs/>
          <w:color w:val="333333"/>
          <w:highlight w:val="white"/>
        </w:rPr>
        <w:t>kelleks? milleks?</w:t>
      </w:r>
      <w:r w:rsidR="00E33393">
        <w:rPr>
          <w:color w:val="333333"/>
          <w:highlight w:val="white"/>
        </w:rPr>
        <w:t>) sobib kasutada pöördsõna olema laiendina vaid siis, kui tegu on ajutise või juhusliku olekuga.</w:t>
      </w:r>
    </w:p>
  </w:comment>
  <w:comment w:id="15" w:author="Merike Koppel - JUSTDIGI" w:date="2025-03-19T08:27:00Z" w:initials="MK">
    <w:p w14:paraId="0DBBDE1B" w14:textId="77777777" w:rsidR="00E33393" w:rsidRDefault="00285C88" w:rsidP="00E33393">
      <w:pPr>
        <w:pStyle w:val="Kommentaaritekst"/>
      </w:pPr>
      <w:r>
        <w:rPr>
          <w:rStyle w:val="Kommentaariviide"/>
        </w:rPr>
        <w:annotationRef/>
      </w:r>
      <w:r w:rsidR="00E33393">
        <w:rPr>
          <w:color w:val="000000"/>
        </w:rPr>
        <w:t xml:space="preserve">Siia sobiks pigem: "tähtajaga", sest </w:t>
      </w:r>
      <w:r w:rsidR="00E33393">
        <w:rPr>
          <w:i/>
          <w:iCs/>
          <w:color w:val="000000"/>
        </w:rPr>
        <w:t>lt</w:t>
      </w:r>
      <w:r w:rsidR="00E33393">
        <w:rPr>
          <w:color w:val="000000"/>
        </w:rPr>
        <w:t xml:space="preserve">-määrsõna teeb sõnastuse keerukaks ja kantseliitlikuks ning selle lõpp: </w:t>
      </w:r>
      <w:r w:rsidR="00E33393">
        <w:rPr>
          <w:i/>
          <w:iCs/>
          <w:color w:val="000000"/>
        </w:rPr>
        <w:t>-lt</w:t>
      </w:r>
      <w:r w:rsidR="00E33393">
        <w:rPr>
          <w:color w:val="000000"/>
        </w:rPr>
        <w:t xml:space="preserve"> on tihtipeale üleliigne, aga ühtluse huvides teiste sama lõike punktidega jätsin nii.</w:t>
      </w:r>
    </w:p>
  </w:comment>
  <w:comment w:id="16" w:author="Merike Koppel - JUSTDIGI" w:date="2025-03-18T08:58:00Z" w:initials="MK">
    <w:p w14:paraId="057644F2" w14:textId="53EC94FE" w:rsidR="009919EC" w:rsidRDefault="009919EC" w:rsidP="009919EC">
      <w:pPr>
        <w:pStyle w:val="Kommentaaritekst"/>
      </w:pPr>
      <w:r>
        <w:rPr>
          <w:rStyle w:val="Kommentaariviide"/>
        </w:rPr>
        <w:annotationRef/>
      </w:r>
      <w:r>
        <w:t>See semikoolon üleliigne</w:t>
      </w:r>
    </w:p>
  </w:comment>
  <w:comment w:id="19" w:author="Merike Koppel - JUSTDIGI" w:date="2025-03-18T08:59:00Z" w:initials="MK">
    <w:p w14:paraId="0C147985" w14:textId="77777777" w:rsidR="001212B6" w:rsidRDefault="001212B6" w:rsidP="001212B6">
      <w:pPr>
        <w:pStyle w:val="Kommentaaritekst"/>
      </w:pPr>
      <w:r>
        <w:rPr>
          <w:rStyle w:val="Kommentaariviide"/>
        </w:rPr>
        <w:annotationRef/>
      </w:r>
      <w:r>
        <w:t>Mäeeraldist ei saa ammendada, maavara saab, kas mõte on "ammendamata maavaraga mäeeraldisele"?</w:t>
      </w:r>
    </w:p>
  </w:comment>
  <w:comment w:id="21" w:author="Merike Koppel - JUSTDIGI" w:date="2025-03-18T14:04:00Z" w:initials="MK">
    <w:p w14:paraId="75240B10" w14:textId="77777777" w:rsidR="008C45DA" w:rsidRDefault="00197857" w:rsidP="008C45DA">
      <w:pPr>
        <w:pStyle w:val="Kommentaaritekst"/>
      </w:pPr>
      <w:r>
        <w:rPr>
          <w:rStyle w:val="Kommentaariviide"/>
        </w:rPr>
        <w:annotationRef/>
      </w:r>
      <w:r w:rsidR="008C45DA">
        <w:t>Uus ja oluline teave on eesti keeles lause lõpus. Seega, kumb on kaevandamisloa muutmisel olulisem, kas pindala vähendamise taotlemine või selle taotlemise aeg ehk taotlemine pärast kohustuse täidetuks tunnistamist … mulle näib, et nagu varasemas versioonis, et oluline on vähendamise taotlemine … seega: "taotleb pärast kaevandatud maa korrastamise kohustuse täidetuks tunnistamist mäeeraldise või teenindusmaa pindala vähendamist".</w:t>
      </w:r>
    </w:p>
  </w:comment>
  <w:comment w:id="23" w:author="Merike Koppel - JUSTDIGI" w:date="2025-03-18T09:00:00Z" w:initials="MK">
    <w:p w14:paraId="6799EAB9" w14:textId="77777777" w:rsidR="008C45DA" w:rsidRDefault="001212B6" w:rsidP="008C45DA">
      <w:pPr>
        <w:pStyle w:val="Kommentaaritekst"/>
      </w:pPr>
      <w:r>
        <w:rPr>
          <w:rStyle w:val="Kommentaariviide"/>
        </w:rPr>
        <w:annotationRef/>
      </w:r>
      <w:r w:rsidR="008C45DA">
        <w:t>Allpool: "ala", kas on vaja vahet teha ..</w:t>
      </w:r>
    </w:p>
  </w:comment>
  <w:comment w:id="26" w:author="Merike Koppel - JUSTDIGI" w:date="2025-03-18T10:09:00Z" w:initials="MK">
    <w:p w14:paraId="2FE9EA76" w14:textId="77777777" w:rsidR="008D7BC2" w:rsidRDefault="000F0E1A" w:rsidP="008D7BC2">
      <w:pPr>
        <w:pStyle w:val="Kommentaaritekst"/>
      </w:pPr>
      <w:r>
        <w:rPr>
          <w:rStyle w:val="Kommentaariviide"/>
        </w:rPr>
        <w:annotationRef/>
      </w:r>
      <w:r w:rsidR="008D7BC2">
        <w:t>Või teiste sama lõike punktide eeskujul: "kui on vaja muuta kaevandamisloa tingimusi seoses ..."</w:t>
      </w:r>
    </w:p>
  </w:comment>
  <w:comment w:id="30" w:author="Merike Koppel - JUSTDIGI" w:date="2025-03-18T09:10:00Z" w:initials="MK">
    <w:p w14:paraId="726A9514" w14:textId="77777777" w:rsidR="00E50737" w:rsidRDefault="006A124B" w:rsidP="00E50737">
      <w:pPr>
        <w:pStyle w:val="Kommentaaritekst"/>
      </w:pPr>
      <w:r>
        <w:rPr>
          <w:rStyle w:val="Kommentaariviide"/>
        </w:rPr>
        <w:annotationRef/>
      </w:r>
      <w:r w:rsidR="00E50737">
        <w:t>Pakun selgemalt: "läheb korrastamiskohustus kaevandamiseks kasutada antud ala vähendatud osa ulatuses üle"</w:t>
      </w:r>
    </w:p>
  </w:comment>
  <w:comment w:id="31" w:author="Katariina Kärsten - JUSTDIGI" w:date="2025-03-26T15:06:00Z" w:initials="KK">
    <w:p w14:paraId="3F3D8872" w14:textId="77777777" w:rsidR="00075ADE" w:rsidRDefault="00075ADE" w:rsidP="00075ADE">
      <w:pPr>
        <w:pStyle w:val="Kommentaaritekst"/>
      </w:pPr>
      <w:r>
        <w:rPr>
          <w:rStyle w:val="Kommentaariviide"/>
        </w:rPr>
        <w:annotationRef/>
      </w:r>
      <w:r>
        <w:t xml:space="preserve">Need sõnad ei anna normi sisule tähendust, seepärast võiks need välja jätta. </w:t>
      </w:r>
    </w:p>
  </w:comment>
  <w:comment w:id="36" w:author="Merike Koppel - JUSTDIGI" w:date="2025-03-18T09:11:00Z" w:initials="MK">
    <w:p w14:paraId="2631D97F" w14:textId="7C33A81F" w:rsidR="00576211" w:rsidRDefault="00576211" w:rsidP="00576211">
      <w:pPr>
        <w:pStyle w:val="Kommentaaritekst"/>
      </w:pPr>
      <w:r>
        <w:rPr>
          <w:rStyle w:val="Kommentaariviide"/>
        </w:rPr>
        <w:annotationRef/>
      </w:r>
      <w:r>
        <w:t>kokku</w:t>
      </w:r>
    </w:p>
  </w:comment>
  <w:comment w:id="40" w:author="Merike Koppel - JUSTDIGI" w:date="2025-03-18T10:44:00Z" w:initials="MK">
    <w:p w14:paraId="090791EA" w14:textId="77777777" w:rsidR="002632BF" w:rsidRDefault="007F7984" w:rsidP="002632BF">
      <w:pPr>
        <w:pStyle w:val="Kommentaaritekst"/>
      </w:pPr>
      <w:r>
        <w:rPr>
          <w:rStyle w:val="Kommentaariviide"/>
        </w:rPr>
        <w:annotationRef/>
      </w:r>
      <w:r w:rsidR="002632BF">
        <w:t>Või siiski "heas" või "sobivas"?</w:t>
      </w:r>
    </w:p>
  </w:comment>
  <w:comment w:id="41" w:author="Merike Koppel - JUSTDIGI" w:date="2025-03-18T09:12:00Z" w:initials="MK">
    <w:p w14:paraId="519BCDD3" w14:textId="5391FD09" w:rsidR="00576211" w:rsidRDefault="00576211" w:rsidP="00576211">
      <w:pPr>
        <w:pStyle w:val="Kommentaaritekst"/>
      </w:pPr>
      <w:r>
        <w:rPr>
          <w:rStyle w:val="Kommentaariviide"/>
        </w:rPr>
        <w:annotationRef/>
      </w:r>
      <w:r>
        <w:t>koma</w:t>
      </w:r>
    </w:p>
  </w:comment>
  <w:comment w:id="43" w:author="Merike Koppel - JUSTDIGI" w:date="2025-03-18T09:27:00Z" w:initials="MK">
    <w:p w14:paraId="275F79C2" w14:textId="77777777" w:rsidR="004055AE" w:rsidRDefault="0091475C" w:rsidP="004055AE">
      <w:pPr>
        <w:pStyle w:val="Kommentaaritekst"/>
      </w:pPr>
      <w:r>
        <w:rPr>
          <w:rStyle w:val="Kommentaariviide"/>
        </w:rPr>
        <w:annotationRef/>
      </w:r>
      <w:r w:rsidR="004055AE">
        <w:t>Nii ei ole selge, kas tingimused lepitakse kokku maakasutuslepingu muutmise ajal ja neid ei fikseerita, nagu praegu välja lugeda võib, mispuhul sobiks ka: "… kokku, muutes maakasutuslepingut."</w:t>
      </w:r>
    </w:p>
    <w:p w14:paraId="14CEE152" w14:textId="77777777" w:rsidR="004055AE" w:rsidRDefault="004055AE" w:rsidP="004055AE">
      <w:pPr>
        <w:pStyle w:val="Kommentaaritekst"/>
      </w:pPr>
      <w:r>
        <w:t xml:space="preserve">või siiski muudetakse seetõttu lepingut, mispuhul sobiks: "uues maakasutuslepingus" ("uus" tähenduses: </w:t>
      </w:r>
      <w:r>
        <w:rPr>
          <w:color w:val="000000"/>
          <w:highlight w:val="white"/>
        </w:rPr>
        <w:t>senisele järgnev, järjekordne, lisa-, eelmist asendav v. väljavahetav"),</w:t>
      </w:r>
      <w:r>
        <w:t xml:space="preserve"> </w:t>
      </w:r>
    </w:p>
    <w:p w14:paraId="61CEFDCF" w14:textId="77777777" w:rsidR="004055AE" w:rsidRDefault="004055AE" w:rsidP="004055AE">
      <w:pPr>
        <w:pStyle w:val="Kommentaaritekst"/>
      </w:pPr>
      <w:r>
        <w:t>või "maakasutuslepingu muudatustes"</w:t>
      </w:r>
    </w:p>
  </w:comment>
  <w:comment w:id="49" w:author="Katariina Kärsten - JUSTDIGI" w:date="2025-03-26T15:09:00Z" w:initials="KK">
    <w:p w14:paraId="06D489A8" w14:textId="77777777" w:rsidR="00A82B71" w:rsidRDefault="00A82B71" w:rsidP="00A82B71">
      <w:pPr>
        <w:pStyle w:val="Kommentaaritekst"/>
      </w:pPr>
      <w:r>
        <w:rPr>
          <w:rStyle w:val="Kommentaariviide"/>
        </w:rPr>
        <w:annotationRef/>
      </w:r>
      <w:r>
        <w:t xml:space="preserve">Nii jääb uus ja oluline osa lause lõppu. </w:t>
      </w:r>
    </w:p>
  </w:comment>
  <w:comment w:id="53" w:author="Merike Koppel - JUSTDIGI" w:date="2025-03-18T09:27:00Z" w:initials="MK">
    <w:p w14:paraId="5012B238" w14:textId="763F4144" w:rsidR="00133301" w:rsidRDefault="00133301" w:rsidP="00133301">
      <w:pPr>
        <w:pStyle w:val="Kommentaaritekst"/>
      </w:pPr>
      <w:r>
        <w:rPr>
          <w:rStyle w:val="Kommentaariviide"/>
        </w:rPr>
        <w:annotationRef/>
      </w:r>
      <w:r>
        <w:t>kokku</w:t>
      </w:r>
    </w:p>
  </w:comment>
  <w:comment w:id="55" w:author="Merike Koppel - JUSTDIGI" w:date="2025-03-18T09:27:00Z" w:initials="MK">
    <w:p w14:paraId="0B868590" w14:textId="77777777" w:rsidR="00133301" w:rsidRDefault="00133301" w:rsidP="00133301">
      <w:pPr>
        <w:pStyle w:val="Kommentaaritekst"/>
      </w:pPr>
      <w:r>
        <w:rPr>
          <w:rStyle w:val="Kommentaariviide"/>
        </w:rPr>
        <w:annotationRef/>
      </w:r>
      <w:r>
        <w:t>koma</w:t>
      </w:r>
    </w:p>
  </w:comment>
  <w:comment w:id="58" w:author="Merike Koppel - JUSTDIGI" w:date="2025-03-18T09:27:00Z" w:initials="MK">
    <w:p w14:paraId="4FC3E981" w14:textId="77777777" w:rsidR="00133301" w:rsidRDefault="00133301" w:rsidP="00133301">
      <w:pPr>
        <w:pStyle w:val="Kommentaaritekst"/>
      </w:pPr>
      <w:r>
        <w:rPr>
          <w:rStyle w:val="Kommentaariviide"/>
        </w:rPr>
        <w:annotationRef/>
      </w:r>
      <w:r>
        <w:t>koma</w:t>
      </w:r>
    </w:p>
  </w:comment>
  <w:comment w:id="60" w:author="Merike Koppel - JUSTDIGI" w:date="2025-03-18T09:28:00Z" w:initials="MK">
    <w:p w14:paraId="7AE1CDBD" w14:textId="77777777" w:rsidR="00065E3C" w:rsidRDefault="00AA03C3" w:rsidP="00065E3C">
      <w:pPr>
        <w:pStyle w:val="Kommentaaritekst"/>
      </w:pPr>
      <w:r>
        <w:rPr>
          <w:rStyle w:val="Kommentaariviide"/>
        </w:rPr>
        <w:annotationRef/>
      </w:r>
      <w:r w:rsidR="00065E3C">
        <w:t>Tuleb täpsustada, muidu tähendab: "eesmärgi määramisel ja korrastamisel"</w:t>
      </w:r>
    </w:p>
  </w:comment>
  <w:comment w:id="62" w:author="Merike Koppel - JUSTDIGI" w:date="2025-03-18T11:14:00Z" w:initials="MK">
    <w:p w14:paraId="4F674DF8" w14:textId="77777777" w:rsidR="00A1613E" w:rsidRDefault="00794940" w:rsidP="00A1613E">
      <w:pPr>
        <w:pStyle w:val="Kommentaaritekst"/>
      </w:pPr>
      <w:r>
        <w:rPr>
          <w:rStyle w:val="Kommentaariviide"/>
        </w:rPr>
        <w:annotationRef/>
      </w:r>
      <w:r w:rsidR="00A1613E">
        <w:t>Tundub, et siin on vast mõeldud "looduse funktsioonide"… fraas "looduslikud funktsioonid" eeldab ka täiendit: kelle v mille looduslikud funktsioonid, nt inimese bioloogiline funktsioon sigida ...</w:t>
      </w:r>
    </w:p>
  </w:comment>
  <w:comment w:id="65" w:author="Merike Koppel - JUSTDIGI" w:date="2025-03-18T11:26:00Z" w:initials="MK">
    <w:p w14:paraId="49D38C31" w14:textId="77777777" w:rsidR="00625717" w:rsidRDefault="000F7755" w:rsidP="00625717">
      <w:pPr>
        <w:pStyle w:val="Kommentaaritekst"/>
      </w:pPr>
      <w:r>
        <w:rPr>
          <w:rStyle w:val="Kommentaariviide"/>
        </w:rPr>
        <w:annotationRef/>
      </w:r>
      <w:r w:rsidR="00625717">
        <w:t>Või siiski: "otstarbekas".</w:t>
      </w:r>
    </w:p>
  </w:comment>
  <w:comment w:id="66" w:author="Katariina Kärsten - JUSTDIGI" w:date="2025-03-26T15:17:00Z" w:initials="KK">
    <w:p w14:paraId="7DFF569C" w14:textId="77777777" w:rsidR="00AB3F1A" w:rsidRDefault="00AB3F1A" w:rsidP="00AB3F1A">
      <w:pPr>
        <w:pStyle w:val="Kommentaaritekst"/>
      </w:pPr>
      <w:r>
        <w:rPr>
          <w:rStyle w:val="Kommentaariviide"/>
        </w:rPr>
        <w:annotationRef/>
      </w:r>
      <w:r>
        <w:t xml:space="preserve">Siin peaks viitama lõikele 2-4, sest just see lõige räägib, kuidas eesmärk muutub õiguslikult siduvaks (planeeringu vm dokumendi kaudu)´. </w:t>
      </w:r>
    </w:p>
  </w:comment>
  <w:comment w:id="70" w:author="Merike Koppel - JUSTDIGI" w:date="2025-03-19T09:05:00Z" w:initials="MK">
    <w:p w14:paraId="6A838578" w14:textId="3D970E37" w:rsidR="00E174A9" w:rsidRDefault="00D629BB" w:rsidP="00E174A9">
      <w:pPr>
        <w:pStyle w:val="Kommentaaritekst"/>
      </w:pPr>
      <w:r>
        <w:rPr>
          <w:rStyle w:val="Kommentaariviide"/>
        </w:rPr>
        <w:annotationRef/>
      </w:r>
      <w:r w:rsidR="00E174A9">
        <w:t xml:space="preserve">Või siis nii: "… eesmärgi saavutamiseks peab hoonestusõiguse saaja enne </w:t>
      </w:r>
      <w:r w:rsidR="00E174A9">
        <w:rPr>
          <w:color w:val="000000"/>
          <w:highlight w:val="white"/>
        </w:rPr>
        <w:t xml:space="preserve">hoonestusõiguse lepingu sõlmimist planeeringut koostades ja projekteerimistingimusi taotledes koostama kava, ...". </w:t>
      </w:r>
    </w:p>
    <w:p w14:paraId="15C4906A" w14:textId="77777777" w:rsidR="00E174A9" w:rsidRDefault="00E174A9" w:rsidP="00E174A9">
      <w:pPr>
        <w:pStyle w:val="Kommentaaritekst"/>
      </w:pPr>
      <w:r>
        <w:t>Või siis: "... eesmärgi saavutamiseks peab hoonestusõiguse saaja hoonestusõiguse lepingu sõlmimise eelse planeeringu koostamise või projekteerimistingimuste taotlemise käigus koostama kava, …"?</w:t>
      </w:r>
    </w:p>
  </w:comment>
  <w:comment w:id="74" w:author="Merike Koppel - JUSTDIGI" w:date="2025-03-18T09:31:00Z" w:initials="MK">
    <w:p w14:paraId="009227FA" w14:textId="7F129A1B" w:rsidR="0068284E" w:rsidRDefault="0068284E" w:rsidP="0068284E">
      <w:pPr>
        <w:pStyle w:val="Kommentaaritekst"/>
      </w:pPr>
      <w:r>
        <w:rPr>
          <w:rStyle w:val="Kommentaariviide"/>
        </w:rPr>
        <w:annotationRef/>
      </w:r>
      <w:r>
        <w:t>Või siiski: "mis sisaldab … meetmeid"</w:t>
      </w:r>
    </w:p>
  </w:comment>
  <w:comment w:id="76" w:author="Merike Koppel - JUSTDIGI" w:date="2025-03-18T09:31:00Z" w:initials="MK">
    <w:p w14:paraId="1B1E4DBE" w14:textId="77777777" w:rsidR="007926C6" w:rsidRDefault="007926C6" w:rsidP="007926C6">
      <w:pPr>
        <w:pStyle w:val="Kommentaaritekst"/>
      </w:pPr>
      <w:r>
        <w:rPr>
          <w:rStyle w:val="Kommentaariviide"/>
        </w:rPr>
        <w:annotationRef/>
      </w:r>
      <w:r>
        <w:t>Korrektsuse huvides, eraldab paremini</w:t>
      </w:r>
    </w:p>
  </w:comment>
  <w:comment w:id="78" w:author="Katariina Kärsten - JUSTDIGI" w:date="2025-03-26T15:17:00Z" w:initials="KK">
    <w:p w14:paraId="201F46B0" w14:textId="77777777" w:rsidR="003D3A4F" w:rsidRDefault="003D3A4F" w:rsidP="003D3A4F">
      <w:pPr>
        <w:pStyle w:val="Kommentaaritekst"/>
      </w:pPr>
      <w:r>
        <w:rPr>
          <w:rStyle w:val="Kommentaariviide"/>
        </w:rPr>
        <w:annotationRef/>
      </w:r>
      <w:r>
        <w:t xml:space="preserve">Seaduse keeles tuleb kasutada trafaretseid väljendeid. </w:t>
      </w:r>
    </w:p>
  </w:comment>
  <w:comment w:id="81" w:author="Merike Koppel - JUSTDIGI" w:date="2025-03-19T09:08:00Z" w:initials="MK">
    <w:p w14:paraId="62F0C6F1" w14:textId="63F6C4B9" w:rsidR="007E67C4" w:rsidRDefault="007E67C4" w:rsidP="007E67C4">
      <w:pPr>
        <w:pStyle w:val="Kommentaaritekst"/>
      </w:pPr>
      <w:r>
        <w:rPr>
          <w:rStyle w:val="Kommentaariviide"/>
        </w:rPr>
        <w:annotationRef/>
      </w:r>
      <w:r>
        <w:t>Või siiski: "kavas nimetatud"</w:t>
      </w:r>
    </w:p>
  </w:comment>
  <w:comment w:id="86" w:author="Katariina Kärsten - JUSTDIGI" w:date="2025-03-26T15:19:00Z" w:initials="KK">
    <w:p w14:paraId="59F4381E" w14:textId="77777777" w:rsidR="002E727A" w:rsidRDefault="002E727A" w:rsidP="002E727A">
      <w:pPr>
        <w:pStyle w:val="Kommentaaritekst"/>
      </w:pPr>
      <w:r>
        <w:rPr>
          <w:rStyle w:val="Kommentaariviide"/>
        </w:rPr>
        <w:annotationRef/>
      </w:r>
      <w:r>
        <w:t xml:space="preserve">Lisandus on vajalik, et sissejuhatav lauseosa ja loetelu punkt moodustaks loogilise lause. </w:t>
      </w:r>
    </w:p>
  </w:comment>
  <w:comment w:id="87" w:author="Merike Koppel - JUSTDIGI" w:date="2025-03-18T09:33:00Z" w:initials="MK">
    <w:p w14:paraId="09634ABA" w14:textId="0CFD5693" w:rsidR="00B76749" w:rsidRDefault="00B76749" w:rsidP="00B76749">
      <w:pPr>
        <w:pStyle w:val="Kommentaaritekst"/>
      </w:pPr>
      <w:r>
        <w:rPr>
          <w:rStyle w:val="Kommentaariviide"/>
        </w:rPr>
        <w:annotationRef/>
      </w:r>
      <w:r>
        <w:t>Koma ära</w:t>
      </w:r>
    </w:p>
  </w:comment>
  <w:comment w:id="89" w:author="Merike Koppel - JUSTDIGI" w:date="2025-03-18T09:32:00Z" w:initials="MK">
    <w:p w14:paraId="23983A0F" w14:textId="1399839B" w:rsidR="00B76749" w:rsidRDefault="00B76749" w:rsidP="00B76749">
      <w:pPr>
        <w:pStyle w:val="Kommentaaritekst"/>
      </w:pPr>
      <w:r>
        <w:rPr>
          <w:rStyle w:val="Kommentaariviide"/>
        </w:rPr>
        <w:annotationRef/>
      </w:r>
      <w:r>
        <w:t>kokku</w:t>
      </w:r>
    </w:p>
  </w:comment>
  <w:comment w:id="98" w:author="Merike Koppel - JUSTDIGI" w:date="2025-03-18T09:34:00Z" w:initials="MK">
    <w:p w14:paraId="269E6211" w14:textId="77777777" w:rsidR="00367016" w:rsidRDefault="00106A8B" w:rsidP="00367016">
      <w:pPr>
        <w:pStyle w:val="Kommentaaritekst"/>
      </w:pPr>
      <w:r>
        <w:rPr>
          <w:rStyle w:val="Kommentaariviide"/>
        </w:rPr>
        <w:annotationRef/>
      </w:r>
      <w:r w:rsidR="00367016">
        <w:t>Mida siiski taotletakse, tõenäoliselt mitte kinnisasja, vaid hoonestusõigust, pakun nt kas "ehitisega koormatava kinnisasja" või "asjaomase kinnisasja" vms</w:t>
      </w:r>
    </w:p>
  </w:comment>
  <w:comment w:id="99" w:author="Merike Koppel - JUSTDIGI" w:date="2025-03-18T09:38:00Z" w:initials="MK">
    <w:p w14:paraId="2E7AE729" w14:textId="77777777" w:rsidR="0024381E" w:rsidRDefault="00185153" w:rsidP="0024381E">
      <w:pPr>
        <w:pStyle w:val="Kommentaaritekst"/>
      </w:pPr>
      <w:r>
        <w:rPr>
          <w:rStyle w:val="Kommentaariviide"/>
        </w:rPr>
        <w:annotationRef/>
      </w:r>
      <w:r w:rsidR="0024381E">
        <w:t xml:space="preserve">Mis siin võivad taotlemise ajal olemas olla, tõenäoliselt mitte viide, nagu praegu välja lugeda võib, vaid kehtestatud planeering, ehitusprojekt või projekteerimistingimused ... </w:t>
      </w:r>
    </w:p>
    <w:p w14:paraId="3C02D0A2" w14:textId="77777777" w:rsidR="0024381E" w:rsidRDefault="0024381E" w:rsidP="0024381E">
      <w:pPr>
        <w:pStyle w:val="Kommentaaritekst"/>
      </w:pPr>
      <w:r>
        <w:t>Seega sõnastaksin: "viide kehtestatud planeeringule ja ehitusprojekt, kui need on olemas, või projekteerimistingimused, kui need on väljastatud;"</w:t>
      </w:r>
    </w:p>
    <w:p w14:paraId="530AAE4B" w14:textId="77777777" w:rsidR="0024381E" w:rsidRDefault="0024381E" w:rsidP="0024381E">
      <w:pPr>
        <w:pStyle w:val="Kommentaaritekst"/>
      </w:pPr>
      <w:r>
        <w:t>Mida selle viite all silmas peetakse, kas võiks ka nii:</w:t>
      </w:r>
    </w:p>
    <w:p w14:paraId="1E0D2CBB" w14:textId="77777777" w:rsidR="0024381E" w:rsidRDefault="0024381E" w:rsidP="0024381E">
      <w:pPr>
        <w:pStyle w:val="Kommentaaritekst"/>
      </w:pPr>
      <w:r>
        <w:t>"olemasolu korral kehtestatud planeering ja ehitusprojekt või projekteerimistingimused;"</w:t>
      </w:r>
    </w:p>
  </w:comment>
  <w:comment w:id="100" w:author="Merike Koppel - JUSTDIGI" w:date="2025-03-18T09:40:00Z" w:initials="MK">
    <w:p w14:paraId="5DD27568" w14:textId="77777777" w:rsidR="00E371ED" w:rsidRDefault="0067332C" w:rsidP="00E371ED">
      <w:pPr>
        <w:pStyle w:val="Kommentaaritekst"/>
      </w:pPr>
      <w:r>
        <w:rPr>
          <w:rStyle w:val="Kommentaariviide"/>
        </w:rPr>
        <w:annotationRef/>
      </w:r>
      <w:r w:rsidR="00E371ED">
        <w:t>Tegemist on protsessiga: mõõdistamine ja dokumenteerimine ja seda taotlusele lisada ei saa, kas mõte on "markšeiderimõõdistuse tulemused" või "markšeiderimõõdistuse dokumentatsioon", nagu SKs?</w:t>
      </w:r>
    </w:p>
  </w:comment>
  <w:comment w:id="105" w:author="Merike Koppel - JUSTDIGI" w:date="2025-03-18T09:44:00Z" w:initials="MK">
    <w:p w14:paraId="3360215D" w14:textId="77777777" w:rsidR="00915AB0" w:rsidRDefault="00221443" w:rsidP="00915AB0">
      <w:pPr>
        <w:pStyle w:val="Kommentaaritekst"/>
      </w:pPr>
      <w:r>
        <w:rPr>
          <w:rStyle w:val="Kommentaariviide"/>
        </w:rPr>
        <w:annotationRef/>
      </w:r>
      <w:r w:rsidR="00915AB0">
        <w:t xml:space="preserve">Või siiski "prognoos", "hinnang" on </w:t>
      </w:r>
      <w:r w:rsidR="00915AB0">
        <w:rPr>
          <w:color w:val="0E1013"/>
          <w:highlight w:val="white"/>
        </w:rPr>
        <w:t xml:space="preserve">hindav arvamus </w:t>
      </w:r>
      <w:r w:rsidR="00915AB0">
        <w:t>...</w:t>
      </w:r>
    </w:p>
  </w:comment>
  <w:comment w:id="106" w:author="Merike Koppel - JUSTDIGI" w:date="2025-03-18T12:13:00Z" w:initials="MK">
    <w:p w14:paraId="2084F56F" w14:textId="0E7F898F" w:rsidR="006A778F" w:rsidRDefault="006A778F" w:rsidP="006A778F">
      <w:pPr>
        <w:pStyle w:val="Kommentaaritekst"/>
      </w:pPr>
      <w:r>
        <w:rPr>
          <w:rStyle w:val="Kommentaariviide"/>
        </w:rPr>
        <w:annotationRef/>
      </w:r>
      <w:r>
        <w:t>Kas nii?</w:t>
      </w:r>
    </w:p>
  </w:comment>
  <w:comment w:id="111" w:author="Katariina Kärsten - JUSTDIGI" w:date="2025-03-26T15:25:00Z" w:initials="KK">
    <w:p w14:paraId="725BCA37" w14:textId="77777777" w:rsidR="007574F9" w:rsidRDefault="007574F9" w:rsidP="007574F9">
      <w:pPr>
        <w:pStyle w:val="Kommentaaritekst"/>
      </w:pPr>
      <w:r>
        <w:rPr>
          <w:rStyle w:val="Kommentaariviide"/>
        </w:rPr>
        <w:annotationRef/>
      </w:r>
      <w:r>
        <w:t xml:space="preserve">Palume normi täpsustada, praegu ei tule sellest välja SK-s selgitatu, et norm kohaldub riigile kuuluva kinnisasja suhtes. </w:t>
      </w:r>
    </w:p>
  </w:comment>
  <w:comment w:id="117" w:author="Merike Koppel - JUSTDIGI" w:date="2025-03-18T09:45:00Z" w:initials="MK">
    <w:p w14:paraId="26725F60" w14:textId="05EF7BFD" w:rsidR="009303A8" w:rsidRDefault="009303A8" w:rsidP="009303A8">
      <w:pPr>
        <w:pStyle w:val="Kommentaaritekst"/>
      </w:pPr>
      <w:r>
        <w:rPr>
          <w:rStyle w:val="Kommentaariviide"/>
        </w:rPr>
        <w:annotationRef/>
      </w:r>
      <w:r>
        <w:t>Kehtivaga ühtluse huvides</w:t>
      </w:r>
    </w:p>
  </w:comment>
  <w:comment w:id="124" w:author="Katariina Kärsten - JUSTDIGI" w:date="2025-03-26T15:26:00Z" w:initials="KK">
    <w:p w14:paraId="3F87F8CD" w14:textId="77777777" w:rsidR="00EB3C94" w:rsidRDefault="00EB3C94" w:rsidP="00EB3C94">
      <w:pPr>
        <w:pStyle w:val="Kommentaaritekst"/>
      </w:pPr>
      <w:r>
        <w:rPr>
          <w:rStyle w:val="Kommentaariviide"/>
        </w:rPr>
        <w:annotationRef/>
      </w:r>
      <w:r>
        <w:t xml:space="preserve">Olulisim info (kes on kahju hüvitamiseks kohustatud isik) lause lõppu. </w:t>
      </w:r>
    </w:p>
  </w:comment>
  <w:comment w:id="125" w:author="Merike Koppel - JUSTDIGI" w:date="2025-03-19T09:36:00Z" w:initials="MK">
    <w:p w14:paraId="560F255C" w14:textId="793AA3B4" w:rsidR="00D62894" w:rsidRDefault="00BF7348" w:rsidP="00D62894">
      <w:pPr>
        <w:pStyle w:val="Kommentaaritekst"/>
      </w:pPr>
      <w:r>
        <w:rPr>
          <w:rStyle w:val="Kommentaariviide"/>
        </w:rPr>
        <w:annotationRef/>
      </w:r>
      <w:r w:rsidR="00D62894">
        <w:t>Jutumärgid ja semikoolon ära</w:t>
      </w:r>
    </w:p>
  </w:comment>
  <w:comment w:id="128" w:author="Merike Koppel - JUSTDIGI" w:date="2025-03-18T12:09:00Z" w:initials="MK">
    <w:p w14:paraId="518DACE2" w14:textId="77777777" w:rsidR="00292232" w:rsidRDefault="00733B0D" w:rsidP="00292232">
      <w:pPr>
        <w:pStyle w:val="Kommentaaritekst"/>
      </w:pPr>
      <w:r>
        <w:rPr>
          <w:rStyle w:val="Kommentaariviide"/>
        </w:rPr>
        <w:annotationRef/>
      </w:r>
      <w:r w:rsidR="00292232">
        <w:t>Lisasin täpsuse ja arusaadavuse huvides ning liigselt korduva alalütleva käände lõpu (.. alusel .. kaevandamisel .. alusel .. kasutamisel .. juhul .. tagajärjel) vältimiseks.</w:t>
      </w:r>
      <w:r w:rsidR="00292232">
        <w:rPr>
          <w:color w:val="000000"/>
          <w:highlight w:val="white"/>
        </w:rPr>
        <w:t> </w:t>
      </w:r>
      <w:r w:rsidR="00292232">
        <w:t xml:space="preserve"> </w:t>
      </w:r>
    </w:p>
  </w:comment>
  <w:comment w:id="131" w:author="Merike Koppel - JUSTDIGI" w:date="2025-03-18T09:46:00Z" w:initials="MK">
    <w:p w14:paraId="73F4984C" w14:textId="0A350FAE" w:rsidR="009303A8" w:rsidRDefault="009303A8" w:rsidP="009303A8">
      <w:pPr>
        <w:pStyle w:val="Kommentaaritekst"/>
      </w:pPr>
      <w:r>
        <w:rPr>
          <w:rStyle w:val="Kommentaariviide"/>
        </w:rPr>
        <w:annotationRef/>
      </w:r>
      <w:r>
        <w:t>NB!</w:t>
      </w:r>
    </w:p>
  </w:comment>
  <w:comment w:id="133" w:author="Merike Koppel - JUSTDIGI" w:date="2025-03-18T09:54:00Z" w:initials="MK">
    <w:p w14:paraId="25054687" w14:textId="77777777" w:rsidR="006F5232" w:rsidRDefault="00F27D09" w:rsidP="006F5232">
      <w:pPr>
        <w:pStyle w:val="Kommentaaritekst"/>
      </w:pPr>
      <w:r>
        <w:rPr>
          <w:rStyle w:val="Kommentaariviide"/>
        </w:rPr>
        <w:annotationRef/>
      </w:r>
      <w:r w:rsidR="006F5232">
        <w:t>Veidi keeruline mõista: eelnimetatud juhtudel ei ole nõusolekut vaja allpool loetletud juhtudel …</w:t>
      </w:r>
    </w:p>
    <w:p w14:paraId="566F62D0" w14:textId="77777777" w:rsidR="006F5232" w:rsidRDefault="006F5232" w:rsidP="006F5232">
      <w:pPr>
        <w:pStyle w:val="Kommentaaritekst"/>
      </w:pPr>
      <w:r>
        <w:t>Kas ei oleks selgem nt: "Erandina käesoleva paragrahvi lõikest 2 ei ole riigivara kasutamiseks andmise korral Vabariigi Valitsuse nõusolekut vaja:"</w:t>
      </w:r>
    </w:p>
    <w:p w14:paraId="26B43E9D" w14:textId="77777777" w:rsidR="006F5232" w:rsidRDefault="006F5232" w:rsidP="006F5232">
      <w:pPr>
        <w:pStyle w:val="Kommentaaritekst"/>
      </w:pPr>
      <w:r>
        <w:t>Keeruliselt on sõnastatud ka viidatud lõike 2 sissejuhatav lauseosa, eestikeelsem oleks: "V</w:t>
      </w:r>
      <w:r>
        <w:rPr>
          <w:color w:val="202020"/>
          <w:highlight w:val="white"/>
        </w:rPr>
        <w:t>aldkonna eest vastutav minister või riigisekretär võib otsustada kinnisasja kasutamiseks andmise üksnes Vabariigi Valitsuse nõusolekul järgmistel juhtudel:</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7C652D" w15:done="0"/>
  <w15:commentEx w15:paraId="033221DD" w15:done="0"/>
  <w15:commentEx w15:paraId="567B794A" w15:done="0"/>
  <w15:commentEx w15:paraId="557CE524" w15:done="0"/>
  <w15:commentEx w15:paraId="5C08739D" w15:done="0"/>
  <w15:commentEx w15:paraId="2AF3234B" w15:done="0"/>
  <w15:commentEx w15:paraId="48AAF4F1" w15:done="0"/>
  <w15:commentEx w15:paraId="0DBBDE1B" w15:done="0"/>
  <w15:commentEx w15:paraId="057644F2" w15:done="0"/>
  <w15:commentEx w15:paraId="0C147985" w15:done="0"/>
  <w15:commentEx w15:paraId="75240B10" w15:done="0"/>
  <w15:commentEx w15:paraId="6799EAB9" w15:done="0"/>
  <w15:commentEx w15:paraId="2FE9EA76" w15:done="0"/>
  <w15:commentEx w15:paraId="726A9514" w15:done="0"/>
  <w15:commentEx w15:paraId="3F3D8872" w15:done="0"/>
  <w15:commentEx w15:paraId="2631D97F" w15:done="0"/>
  <w15:commentEx w15:paraId="090791EA" w15:done="0"/>
  <w15:commentEx w15:paraId="519BCDD3" w15:done="0"/>
  <w15:commentEx w15:paraId="61CEFDCF" w15:done="0"/>
  <w15:commentEx w15:paraId="06D489A8" w15:done="0"/>
  <w15:commentEx w15:paraId="5012B238" w15:done="0"/>
  <w15:commentEx w15:paraId="0B868590" w15:done="0"/>
  <w15:commentEx w15:paraId="4FC3E981" w15:done="0"/>
  <w15:commentEx w15:paraId="7AE1CDBD" w15:done="0"/>
  <w15:commentEx w15:paraId="4F674DF8" w15:done="0"/>
  <w15:commentEx w15:paraId="49D38C31" w15:done="0"/>
  <w15:commentEx w15:paraId="7DFF569C" w15:done="0"/>
  <w15:commentEx w15:paraId="15C4906A" w15:done="0"/>
  <w15:commentEx w15:paraId="009227FA" w15:done="0"/>
  <w15:commentEx w15:paraId="1B1E4DBE" w15:done="0"/>
  <w15:commentEx w15:paraId="201F46B0" w15:done="0"/>
  <w15:commentEx w15:paraId="62F0C6F1" w15:done="0"/>
  <w15:commentEx w15:paraId="59F4381E" w15:done="0"/>
  <w15:commentEx w15:paraId="09634ABA" w15:done="0"/>
  <w15:commentEx w15:paraId="23983A0F" w15:done="0"/>
  <w15:commentEx w15:paraId="269E6211" w15:done="0"/>
  <w15:commentEx w15:paraId="1E0D2CBB" w15:done="0"/>
  <w15:commentEx w15:paraId="5DD27568" w15:done="0"/>
  <w15:commentEx w15:paraId="3360215D" w15:done="0"/>
  <w15:commentEx w15:paraId="2084F56F" w15:done="0"/>
  <w15:commentEx w15:paraId="725BCA37" w15:done="0"/>
  <w15:commentEx w15:paraId="26725F60" w15:done="0"/>
  <w15:commentEx w15:paraId="3F87F8CD" w15:done="0"/>
  <w15:commentEx w15:paraId="560F255C" w15:done="0"/>
  <w15:commentEx w15:paraId="518DACE2" w15:done="0"/>
  <w15:commentEx w15:paraId="73F4984C" w15:done="0"/>
  <w15:commentEx w15:paraId="26B43E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B47FDD" w16cex:dateUtc="2025-03-26T11:15:00Z"/>
  <w16cex:commentExtensible w16cex:durableId="062DC6AB" w16cex:dateUtc="2025-03-18T06:55:00Z"/>
  <w16cex:commentExtensible w16cex:durableId="5FA3D0E3" w16cex:dateUtc="2025-03-18T06:56:00Z"/>
  <w16cex:commentExtensible w16cex:durableId="2A6875F4" w16cex:dateUtc="2025-03-18T06:56:00Z"/>
  <w16cex:commentExtensible w16cex:durableId="05616588" w16cex:dateUtc="2025-03-19T06:24:00Z"/>
  <w16cex:commentExtensible w16cex:durableId="67383FD2" w16cex:dateUtc="2025-03-18T06:57:00Z"/>
  <w16cex:commentExtensible w16cex:durableId="7EF01FC1" w16cex:dateUtc="2025-03-18T06:58:00Z"/>
  <w16cex:commentExtensible w16cex:durableId="5F8E857B" w16cex:dateUtc="2025-03-19T06:27:00Z"/>
  <w16cex:commentExtensible w16cex:durableId="04EF7BB6" w16cex:dateUtc="2025-03-18T06:58:00Z"/>
  <w16cex:commentExtensible w16cex:durableId="2486BF70" w16cex:dateUtc="2025-03-18T06:59:00Z"/>
  <w16cex:commentExtensible w16cex:durableId="4663B7D6" w16cex:dateUtc="2025-03-18T12:04:00Z"/>
  <w16cex:commentExtensible w16cex:durableId="4F44A85C" w16cex:dateUtc="2025-03-18T07:00:00Z"/>
  <w16cex:commentExtensible w16cex:durableId="2003869D" w16cex:dateUtc="2025-03-18T08:09:00Z"/>
  <w16cex:commentExtensible w16cex:durableId="0BFB00D2" w16cex:dateUtc="2025-03-18T07:10:00Z"/>
  <w16cex:commentExtensible w16cex:durableId="5614757E" w16cex:dateUtc="2025-03-26T13:06:00Z"/>
  <w16cex:commentExtensible w16cex:durableId="32704B26" w16cex:dateUtc="2025-03-18T07:11:00Z"/>
  <w16cex:commentExtensible w16cex:durableId="68F1DAB5" w16cex:dateUtc="2025-03-18T08:44:00Z"/>
  <w16cex:commentExtensible w16cex:durableId="5571F6AB" w16cex:dateUtc="2025-03-18T07:12:00Z"/>
  <w16cex:commentExtensible w16cex:durableId="12B9A1AB" w16cex:dateUtc="2025-03-18T07:27:00Z"/>
  <w16cex:commentExtensible w16cex:durableId="7C228CB4" w16cex:dateUtc="2025-03-26T13:09:00Z"/>
  <w16cex:commentExtensible w16cex:durableId="7D48A635" w16cex:dateUtc="2025-03-18T07:27:00Z"/>
  <w16cex:commentExtensible w16cex:durableId="0600670E" w16cex:dateUtc="2025-03-18T07:27:00Z"/>
  <w16cex:commentExtensible w16cex:durableId="7144377B" w16cex:dateUtc="2025-03-18T07:27:00Z"/>
  <w16cex:commentExtensible w16cex:durableId="5E193432" w16cex:dateUtc="2025-03-18T07:28:00Z"/>
  <w16cex:commentExtensible w16cex:durableId="6478BB2A" w16cex:dateUtc="2025-03-18T09:14:00Z"/>
  <w16cex:commentExtensible w16cex:durableId="5BBB1016" w16cex:dateUtc="2025-03-18T09:26:00Z"/>
  <w16cex:commentExtensible w16cex:durableId="71C5A15E" w16cex:dateUtc="2025-03-26T13:17:00Z"/>
  <w16cex:commentExtensible w16cex:durableId="3810F68E" w16cex:dateUtc="2025-03-19T07:05:00Z"/>
  <w16cex:commentExtensible w16cex:durableId="4013CD5F" w16cex:dateUtc="2025-03-18T07:31:00Z"/>
  <w16cex:commentExtensible w16cex:durableId="73578F7B" w16cex:dateUtc="2025-03-18T07:31:00Z"/>
  <w16cex:commentExtensible w16cex:durableId="39B89293" w16cex:dateUtc="2025-03-26T13:17:00Z"/>
  <w16cex:commentExtensible w16cex:durableId="6F4872A8" w16cex:dateUtc="2025-03-19T07:08:00Z"/>
  <w16cex:commentExtensible w16cex:durableId="44F2F2A9" w16cex:dateUtc="2025-03-26T13:19:00Z"/>
  <w16cex:commentExtensible w16cex:durableId="0030D3D4" w16cex:dateUtc="2025-03-18T07:33:00Z"/>
  <w16cex:commentExtensible w16cex:durableId="1BD7E22C" w16cex:dateUtc="2025-03-18T07:32:00Z"/>
  <w16cex:commentExtensible w16cex:durableId="67E0D846" w16cex:dateUtc="2025-03-18T07:34:00Z"/>
  <w16cex:commentExtensible w16cex:durableId="7D69EAD2" w16cex:dateUtc="2025-03-18T07:38:00Z"/>
  <w16cex:commentExtensible w16cex:durableId="1878BC9D" w16cex:dateUtc="2025-03-18T07:40:00Z"/>
  <w16cex:commentExtensible w16cex:durableId="0A609334" w16cex:dateUtc="2025-03-18T07:44:00Z"/>
  <w16cex:commentExtensible w16cex:durableId="254397F4" w16cex:dateUtc="2025-03-18T10:13:00Z"/>
  <w16cex:commentExtensible w16cex:durableId="12C0CA57" w16cex:dateUtc="2025-03-26T13:25:00Z"/>
  <w16cex:commentExtensible w16cex:durableId="3A4DB64C" w16cex:dateUtc="2025-03-18T07:45:00Z"/>
  <w16cex:commentExtensible w16cex:durableId="765E7B7D" w16cex:dateUtc="2025-03-26T13:26:00Z"/>
  <w16cex:commentExtensible w16cex:durableId="2B6E3559" w16cex:dateUtc="2025-03-19T07:36:00Z"/>
  <w16cex:commentExtensible w16cex:durableId="47172831" w16cex:dateUtc="2025-03-18T10:09:00Z"/>
  <w16cex:commentExtensible w16cex:durableId="1994EEC8" w16cex:dateUtc="2025-03-18T07:46:00Z"/>
  <w16cex:commentExtensible w16cex:durableId="2E1B98D5" w16cex:dateUtc="2025-03-18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7C652D" w16cid:durableId="49B47FDD"/>
  <w16cid:commentId w16cid:paraId="033221DD" w16cid:durableId="062DC6AB"/>
  <w16cid:commentId w16cid:paraId="567B794A" w16cid:durableId="5FA3D0E3"/>
  <w16cid:commentId w16cid:paraId="557CE524" w16cid:durableId="2A6875F4"/>
  <w16cid:commentId w16cid:paraId="5C08739D" w16cid:durableId="05616588"/>
  <w16cid:commentId w16cid:paraId="2AF3234B" w16cid:durableId="67383FD2"/>
  <w16cid:commentId w16cid:paraId="48AAF4F1" w16cid:durableId="7EF01FC1"/>
  <w16cid:commentId w16cid:paraId="0DBBDE1B" w16cid:durableId="5F8E857B"/>
  <w16cid:commentId w16cid:paraId="057644F2" w16cid:durableId="04EF7BB6"/>
  <w16cid:commentId w16cid:paraId="0C147985" w16cid:durableId="2486BF70"/>
  <w16cid:commentId w16cid:paraId="75240B10" w16cid:durableId="4663B7D6"/>
  <w16cid:commentId w16cid:paraId="6799EAB9" w16cid:durableId="4F44A85C"/>
  <w16cid:commentId w16cid:paraId="2FE9EA76" w16cid:durableId="2003869D"/>
  <w16cid:commentId w16cid:paraId="726A9514" w16cid:durableId="0BFB00D2"/>
  <w16cid:commentId w16cid:paraId="3F3D8872" w16cid:durableId="5614757E"/>
  <w16cid:commentId w16cid:paraId="2631D97F" w16cid:durableId="32704B26"/>
  <w16cid:commentId w16cid:paraId="090791EA" w16cid:durableId="68F1DAB5"/>
  <w16cid:commentId w16cid:paraId="519BCDD3" w16cid:durableId="5571F6AB"/>
  <w16cid:commentId w16cid:paraId="61CEFDCF" w16cid:durableId="12B9A1AB"/>
  <w16cid:commentId w16cid:paraId="06D489A8" w16cid:durableId="7C228CB4"/>
  <w16cid:commentId w16cid:paraId="5012B238" w16cid:durableId="7D48A635"/>
  <w16cid:commentId w16cid:paraId="0B868590" w16cid:durableId="0600670E"/>
  <w16cid:commentId w16cid:paraId="4FC3E981" w16cid:durableId="7144377B"/>
  <w16cid:commentId w16cid:paraId="7AE1CDBD" w16cid:durableId="5E193432"/>
  <w16cid:commentId w16cid:paraId="4F674DF8" w16cid:durableId="6478BB2A"/>
  <w16cid:commentId w16cid:paraId="49D38C31" w16cid:durableId="5BBB1016"/>
  <w16cid:commentId w16cid:paraId="7DFF569C" w16cid:durableId="71C5A15E"/>
  <w16cid:commentId w16cid:paraId="15C4906A" w16cid:durableId="3810F68E"/>
  <w16cid:commentId w16cid:paraId="009227FA" w16cid:durableId="4013CD5F"/>
  <w16cid:commentId w16cid:paraId="1B1E4DBE" w16cid:durableId="73578F7B"/>
  <w16cid:commentId w16cid:paraId="201F46B0" w16cid:durableId="39B89293"/>
  <w16cid:commentId w16cid:paraId="62F0C6F1" w16cid:durableId="6F4872A8"/>
  <w16cid:commentId w16cid:paraId="59F4381E" w16cid:durableId="44F2F2A9"/>
  <w16cid:commentId w16cid:paraId="09634ABA" w16cid:durableId="0030D3D4"/>
  <w16cid:commentId w16cid:paraId="23983A0F" w16cid:durableId="1BD7E22C"/>
  <w16cid:commentId w16cid:paraId="269E6211" w16cid:durableId="67E0D846"/>
  <w16cid:commentId w16cid:paraId="1E0D2CBB" w16cid:durableId="7D69EAD2"/>
  <w16cid:commentId w16cid:paraId="5DD27568" w16cid:durableId="1878BC9D"/>
  <w16cid:commentId w16cid:paraId="3360215D" w16cid:durableId="0A609334"/>
  <w16cid:commentId w16cid:paraId="2084F56F" w16cid:durableId="254397F4"/>
  <w16cid:commentId w16cid:paraId="725BCA37" w16cid:durableId="12C0CA57"/>
  <w16cid:commentId w16cid:paraId="26725F60" w16cid:durableId="3A4DB64C"/>
  <w16cid:commentId w16cid:paraId="3F87F8CD" w16cid:durableId="765E7B7D"/>
  <w16cid:commentId w16cid:paraId="560F255C" w16cid:durableId="2B6E3559"/>
  <w16cid:commentId w16cid:paraId="518DACE2" w16cid:durableId="47172831"/>
  <w16cid:commentId w16cid:paraId="73F4984C" w16cid:durableId="1994EEC8"/>
  <w16cid:commentId w16cid:paraId="26B43E9D" w16cid:durableId="2E1B98D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C38A9"/>
    <w:multiLevelType w:val="hybridMultilevel"/>
    <w:tmpl w:val="D3D8A89E"/>
    <w:lvl w:ilvl="0" w:tplc="5874E42E">
      <w:start w:val="1"/>
      <w:numFmt w:val="decimal"/>
      <w:lvlText w:val="%1)"/>
      <w:lvlJc w:val="left"/>
      <w:pPr>
        <w:ind w:left="720" w:hanging="360"/>
      </w:pPr>
    </w:lvl>
    <w:lvl w:ilvl="1" w:tplc="616AA764">
      <w:start w:val="1"/>
      <w:numFmt w:val="decimal"/>
      <w:lvlText w:val="%2)"/>
      <w:lvlJc w:val="left"/>
      <w:pPr>
        <w:ind w:left="720" w:hanging="360"/>
      </w:pPr>
    </w:lvl>
    <w:lvl w:ilvl="2" w:tplc="48AECFC2">
      <w:start w:val="1"/>
      <w:numFmt w:val="decimal"/>
      <w:lvlText w:val="%3)"/>
      <w:lvlJc w:val="left"/>
      <w:pPr>
        <w:ind w:left="720" w:hanging="360"/>
      </w:pPr>
    </w:lvl>
    <w:lvl w:ilvl="3" w:tplc="E6F012C6">
      <w:start w:val="1"/>
      <w:numFmt w:val="decimal"/>
      <w:lvlText w:val="%4)"/>
      <w:lvlJc w:val="left"/>
      <w:pPr>
        <w:ind w:left="720" w:hanging="360"/>
      </w:pPr>
    </w:lvl>
    <w:lvl w:ilvl="4" w:tplc="76F05208">
      <w:start w:val="1"/>
      <w:numFmt w:val="decimal"/>
      <w:lvlText w:val="%5)"/>
      <w:lvlJc w:val="left"/>
      <w:pPr>
        <w:ind w:left="720" w:hanging="360"/>
      </w:pPr>
    </w:lvl>
    <w:lvl w:ilvl="5" w:tplc="955A17EA">
      <w:start w:val="1"/>
      <w:numFmt w:val="decimal"/>
      <w:lvlText w:val="%6)"/>
      <w:lvlJc w:val="left"/>
      <w:pPr>
        <w:ind w:left="720" w:hanging="360"/>
      </w:pPr>
    </w:lvl>
    <w:lvl w:ilvl="6" w:tplc="DBC0FCFE">
      <w:start w:val="1"/>
      <w:numFmt w:val="decimal"/>
      <w:lvlText w:val="%7)"/>
      <w:lvlJc w:val="left"/>
      <w:pPr>
        <w:ind w:left="720" w:hanging="360"/>
      </w:pPr>
    </w:lvl>
    <w:lvl w:ilvl="7" w:tplc="6444DA96">
      <w:start w:val="1"/>
      <w:numFmt w:val="decimal"/>
      <w:lvlText w:val="%8)"/>
      <w:lvlJc w:val="left"/>
      <w:pPr>
        <w:ind w:left="720" w:hanging="360"/>
      </w:pPr>
    </w:lvl>
    <w:lvl w:ilvl="8" w:tplc="62107AAE">
      <w:start w:val="1"/>
      <w:numFmt w:val="decimal"/>
      <w:lvlText w:val="%9)"/>
      <w:lvlJc w:val="left"/>
      <w:pPr>
        <w:ind w:left="720" w:hanging="360"/>
      </w:pPr>
    </w:lvl>
  </w:abstractNum>
  <w:abstractNum w:abstractNumId="1" w15:restartNumberingAfterBreak="0">
    <w:nsid w:val="12CC4892"/>
    <w:multiLevelType w:val="hybridMultilevel"/>
    <w:tmpl w:val="A0CE9D1E"/>
    <w:lvl w:ilvl="0" w:tplc="F3F480EE">
      <w:start w:val="1"/>
      <w:numFmt w:val="decimal"/>
      <w:lvlText w:val="%1)"/>
      <w:lvlJc w:val="left"/>
      <w:pPr>
        <w:ind w:left="1020" w:hanging="360"/>
      </w:pPr>
    </w:lvl>
    <w:lvl w:ilvl="1" w:tplc="BA8AEA62">
      <w:start w:val="1"/>
      <w:numFmt w:val="decimal"/>
      <w:lvlText w:val="%2)"/>
      <w:lvlJc w:val="left"/>
      <w:pPr>
        <w:ind w:left="1020" w:hanging="360"/>
      </w:pPr>
    </w:lvl>
    <w:lvl w:ilvl="2" w:tplc="44AE1254">
      <w:start w:val="1"/>
      <w:numFmt w:val="decimal"/>
      <w:lvlText w:val="%3)"/>
      <w:lvlJc w:val="left"/>
      <w:pPr>
        <w:ind w:left="1020" w:hanging="360"/>
      </w:pPr>
    </w:lvl>
    <w:lvl w:ilvl="3" w:tplc="6F2C64D4">
      <w:start w:val="1"/>
      <w:numFmt w:val="decimal"/>
      <w:lvlText w:val="%4)"/>
      <w:lvlJc w:val="left"/>
      <w:pPr>
        <w:ind w:left="1020" w:hanging="360"/>
      </w:pPr>
    </w:lvl>
    <w:lvl w:ilvl="4" w:tplc="81CCE7BE">
      <w:start w:val="1"/>
      <w:numFmt w:val="decimal"/>
      <w:lvlText w:val="%5)"/>
      <w:lvlJc w:val="left"/>
      <w:pPr>
        <w:ind w:left="1020" w:hanging="360"/>
      </w:pPr>
    </w:lvl>
    <w:lvl w:ilvl="5" w:tplc="1D465658">
      <w:start w:val="1"/>
      <w:numFmt w:val="decimal"/>
      <w:lvlText w:val="%6)"/>
      <w:lvlJc w:val="left"/>
      <w:pPr>
        <w:ind w:left="1020" w:hanging="360"/>
      </w:pPr>
    </w:lvl>
    <w:lvl w:ilvl="6" w:tplc="D3EC7BE0">
      <w:start w:val="1"/>
      <w:numFmt w:val="decimal"/>
      <w:lvlText w:val="%7)"/>
      <w:lvlJc w:val="left"/>
      <w:pPr>
        <w:ind w:left="1020" w:hanging="360"/>
      </w:pPr>
    </w:lvl>
    <w:lvl w:ilvl="7" w:tplc="C748C89C">
      <w:start w:val="1"/>
      <w:numFmt w:val="decimal"/>
      <w:lvlText w:val="%8)"/>
      <w:lvlJc w:val="left"/>
      <w:pPr>
        <w:ind w:left="1020" w:hanging="360"/>
      </w:pPr>
    </w:lvl>
    <w:lvl w:ilvl="8" w:tplc="9AB490B8">
      <w:start w:val="1"/>
      <w:numFmt w:val="decimal"/>
      <w:lvlText w:val="%9)"/>
      <w:lvlJc w:val="left"/>
      <w:pPr>
        <w:ind w:left="1020" w:hanging="360"/>
      </w:pPr>
    </w:lvl>
  </w:abstractNum>
  <w:abstractNum w:abstractNumId="2" w15:restartNumberingAfterBreak="0">
    <w:nsid w:val="1B2C2505"/>
    <w:multiLevelType w:val="hybridMultilevel"/>
    <w:tmpl w:val="B1489BD0"/>
    <w:lvl w:ilvl="0" w:tplc="2120479C">
      <w:start w:val="1"/>
      <w:numFmt w:val="decimal"/>
      <w:lvlText w:val="%1)"/>
      <w:lvlJc w:val="left"/>
      <w:pPr>
        <w:ind w:left="1020" w:hanging="360"/>
      </w:pPr>
    </w:lvl>
    <w:lvl w:ilvl="1" w:tplc="934EA898">
      <w:start w:val="1"/>
      <w:numFmt w:val="decimal"/>
      <w:lvlText w:val="%2)"/>
      <w:lvlJc w:val="left"/>
      <w:pPr>
        <w:ind w:left="1020" w:hanging="360"/>
      </w:pPr>
    </w:lvl>
    <w:lvl w:ilvl="2" w:tplc="489846C6">
      <w:start w:val="1"/>
      <w:numFmt w:val="decimal"/>
      <w:lvlText w:val="%3)"/>
      <w:lvlJc w:val="left"/>
      <w:pPr>
        <w:ind w:left="1020" w:hanging="360"/>
      </w:pPr>
    </w:lvl>
    <w:lvl w:ilvl="3" w:tplc="AB4AAD08">
      <w:start w:val="1"/>
      <w:numFmt w:val="decimal"/>
      <w:lvlText w:val="%4)"/>
      <w:lvlJc w:val="left"/>
      <w:pPr>
        <w:ind w:left="1020" w:hanging="360"/>
      </w:pPr>
    </w:lvl>
    <w:lvl w:ilvl="4" w:tplc="AF305BF2">
      <w:start w:val="1"/>
      <w:numFmt w:val="decimal"/>
      <w:lvlText w:val="%5)"/>
      <w:lvlJc w:val="left"/>
      <w:pPr>
        <w:ind w:left="1020" w:hanging="360"/>
      </w:pPr>
    </w:lvl>
    <w:lvl w:ilvl="5" w:tplc="D6A65382">
      <w:start w:val="1"/>
      <w:numFmt w:val="decimal"/>
      <w:lvlText w:val="%6)"/>
      <w:lvlJc w:val="left"/>
      <w:pPr>
        <w:ind w:left="1020" w:hanging="360"/>
      </w:pPr>
    </w:lvl>
    <w:lvl w:ilvl="6" w:tplc="0B34266A">
      <w:start w:val="1"/>
      <w:numFmt w:val="decimal"/>
      <w:lvlText w:val="%7)"/>
      <w:lvlJc w:val="left"/>
      <w:pPr>
        <w:ind w:left="1020" w:hanging="360"/>
      </w:pPr>
    </w:lvl>
    <w:lvl w:ilvl="7" w:tplc="2548C82C">
      <w:start w:val="1"/>
      <w:numFmt w:val="decimal"/>
      <w:lvlText w:val="%8)"/>
      <w:lvlJc w:val="left"/>
      <w:pPr>
        <w:ind w:left="1020" w:hanging="360"/>
      </w:pPr>
    </w:lvl>
    <w:lvl w:ilvl="8" w:tplc="D3EC821A">
      <w:start w:val="1"/>
      <w:numFmt w:val="decimal"/>
      <w:lvlText w:val="%9)"/>
      <w:lvlJc w:val="left"/>
      <w:pPr>
        <w:ind w:left="1020" w:hanging="360"/>
      </w:pPr>
    </w:lvl>
  </w:abstractNum>
  <w:abstractNum w:abstractNumId="3" w15:restartNumberingAfterBreak="0">
    <w:nsid w:val="25AF5CDF"/>
    <w:multiLevelType w:val="hybridMultilevel"/>
    <w:tmpl w:val="2B4AFE4C"/>
    <w:lvl w:ilvl="0" w:tplc="6E5C45C2">
      <w:start w:val="1"/>
      <w:numFmt w:val="decimal"/>
      <w:lvlText w:val="%1)"/>
      <w:lvlJc w:val="left"/>
      <w:pPr>
        <w:ind w:left="1020" w:hanging="360"/>
      </w:pPr>
    </w:lvl>
    <w:lvl w:ilvl="1" w:tplc="752C9D58">
      <w:start w:val="1"/>
      <w:numFmt w:val="decimal"/>
      <w:lvlText w:val="%2)"/>
      <w:lvlJc w:val="left"/>
      <w:pPr>
        <w:ind w:left="1020" w:hanging="360"/>
      </w:pPr>
    </w:lvl>
    <w:lvl w:ilvl="2" w:tplc="CFE03EC2">
      <w:start w:val="1"/>
      <w:numFmt w:val="decimal"/>
      <w:lvlText w:val="%3)"/>
      <w:lvlJc w:val="left"/>
      <w:pPr>
        <w:ind w:left="1020" w:hanging="360"/>
      </w:pPr>
    </w:lvl>
    <w:lvl w:ilvl="3" w:tplc="FFF640C6">
      <w:start w:val="1"/>
      <w:numFmt w:val="decimal"/>
      <w:lvlText w:val="%4)"/>
      <w:lvlJc w:val="left"/>
      <w:pPr>
        <w:ind w:left="1020" w:hanging="360"/>
      </w:pPr>
    </w:lvl>
    <w:lvl w:ilvl="4" w:tplc="50D8CC12">
      <w:start w:val="1"/>
      <w:numFmt w:val="decimal"/>
      <w:lvlText w:val="%5)"/>
      <w:lvlJc w:val="left"/>
      <w:pPr>
        <w:ind w:left="1020" w:hanging="360"/>
      </w:pPr>
    </w:lvl>
    <w:lvl w:ilvl="5" w:tplc="6928AD94">
      <w:start w:val="1"/>
      <w:numFmt w:val="decimal"/>
      <w:lvlText w:val="%6)"/>
      <w:lvlJc w:val="left"/>
      <w:pPr>
        <w:ind w:left="1020" w:hanging="360"/>
      </w:pPr>
    </w:lvl>
    <w:lvl w:ilvl="6" w:tplc="B5341EE8">
      <w:start w:val="1"/>
      <w:numFmt w:val="decimal"/>
      <w:lvlText w:val="%7)"/>
      <w:lvlJc w:val="left"/>
      <w:pPr>
        <w:ind w:left="1020" w:hanging="360"/>
      </w:pPr>
    </w:lvl>
    <w:lvl w:ilvl="7" w:tplc="F4D8BFFC">
      <w:start w:val="1"/>
      <w:numFmt w:val="decimal"/>
      <w:lvlText w:val="%8)"/>
      <w:lvlJc w:val="left"/>
      <w:pPr>
        <w:ind w:left="1020" w:hanging="360"/>
      </w:pPr>
    </w:lvl>
    <w:lvl w:ilvl="8" w:tplc="B78AD39A">
      <w:start w:val="1"/>
      <w:numFmt w:val="decimal"/>
      <w:lvlText w:val="%9)"/>
      <w:lvlJc w:val="left"/>
      <w:pPr>
        <w:ind w:left="1020" w:hanging="360"/>
      </w:pPr>
    </w:lvl>
  </w:abstractNum>
  <w:abstractNum w:abstractNumId="4" w15:restartNumberingAfterBreak="0">
    <w:nsid w:val="3AA916D2"/>
    <w:multiLevelType w:val="hybridMultilevel"/>
    <w:tmpl w:val="2B7EDBAC"/>
    <w:lvl w:ilvl="0" w:tplc="D5F4915E">
      <w:start w:val="1"/>
      <w:numFmt w:val="decimal"/>
      <w:lvlText w:val="%1)"/>
      <w:lvlJc w:val="left"/>
      <w:pPr>
        <w:ind w:left="1020" w:hanging="360"/>
      </w:pPr>
    </w:lvl>
    <w:lvl w:ilvl="1" w:tplc="6B5E7ED0">
      <w:start w:val="1"/>
      <w:numFmt w:val="decimal"/>
      <w:lvlText w:val="%2)"/>
      <w:lvlJc w:val="left"/>
      <w:pPr>
        <w:ind w:left="1020" w:hanging="360"/>
      </w:pPr>
    </w:lvl>
    <w:lvl w:ilvl="2" w:tplc="7D8A9E8E">
      <w:start w:val="1"/>
      <w:numFmt w:val="decimal"/>
      <w:lvlText w:val="%3)"/>
      <w:lvlJc w:val="left"/>
      <w:pPr>
        <w:ind w:left="1020" w:hanging="360"/>
      </w:pPr>
    </w:lvl>
    <w:lvl w:ilvl="3" w:tplc="4E8CBC90">
      <w:start w:val="1"/>
      <w:numFmt w:val="decimal"/>
      <w:lvlText w:val="%4)"/>
      <w:lvlJc w:val="left"/>
      <w:pPr>
        <w:ind w:left="1020" w:hanging="360"/>
      </w:pPr>
    </w:lvl>
    <w:lvl w:ilvl="4" w:tplc="4F6C3724">
      <w:start w:val="1"/>
      <w:numFmt w:val="decimal"/>
      <w:lvlText w:val="%5)"/>
      <w:lvlJc w:val="left"/>
      <w:pPr>
        <w:ind w:left="1020" w:hanging="360"/>
      </w:pPr>
    </w:lvl>
    <w:lvl w:ilvl="5" w:tplc="C2D4B8EC">
      <w:start w:val="1"/>
      <w:numFmt w:val="decimal"/>
      <w:lvlText w:val="%6)"/>
      <w:lvlJc w:val="left"/>
      <w:pPr>
        <w:ind w:left="1020" w:hanging="360"/>
      </w:pPr>
    </w:lvl>
    <w:lvl w:ilvl="6" w:tplc="BA68D552">
      <w:start w:val="1"/>
      <w:numFmt w:val="decimal"/>
      <w:lvlText w:val="%7)"/>
      <w:lvlJc w:val="left"/>
      <w:pPr>
        <w:ind w:left="1020" w:hanging="360"/>
      </w:pPr>
    </w:lvl>
    <w:lvl w:ilvl="7" w:tplc="47C6DF6E">
      <w:start w:val="1"/>
      <w:numFmt w:val="decimal"/>
      <w:lvlText w:val="%8)"/>
      <w:lvlJc w:val="left"/>
      <w:pPr>
        <w:ind w:left="1020" w:hanging="360"/>
      </w:pPr>
    </w:lvl>
    <w:lvl w:ilvl="8" w:tplc="1C601312">
      <w:start w:val="1"/>
      <w:numFmt w:val="decimal"/>
      <w:lvlText w:val="%9)"/>
      <w:lvlJc w:val="left"/>
      <w:pPr>
        <w:ind w:left="1020" w:hanging="360"/>
      </w:pPr>
    </w:lvl>
  </w:abstractNum>
  <w:abstractNum w:abstractNumId="5" w15:restartNumberingAfterBreak="0">
    <w:nsid w:val="443A19D6"/>
    <w:multiLevelType w:val="hybridMultilevel"/>
    <w:tmpl w:val="9D6A85B0"/>
    <w:lvl w:ilvl="0" w:tplc="4E4C1922">
      <w:start w:val="1"/>
      <w:numFmt w:val="decimal"/>
      <w:lvlText w:val="%1)"/>
      <w:lvlJc w:val="left"/>
      <w:pPr>
        <w:ind w:left="1020" w:hanging="360"/>
      </w:pPr>
    </w:lvl>
    <w:lvl w:ilvl="1" w:tplc="B5FC2FF2">
      <w:start w:val="1"/>
      <w:numFmt w:val="decimal"/>
      <w:lvlText w:val="%2)"/>
      <w:lvlJc w:val="left"/>
      <w:pPr>
        <w:ind w:left="1020" w:hanging="360"/>
      </w:pPr>
    </w:lvl>
    <w:lvl w:ilvl="2" w:tplc="E7E4A9E4">
      <w:start w:val="1"/>
      <w:numFmt w:val="decimal"/>
      <w:lvlText w:val="%3)"/>
      <w:lvlJc w:val="left"/>
      <w:pPr>
        <w:ind w:left="1020" w:hanging="360"/>
      </w:pPr>
    </w:lvl>
    <w:lvl w:ilvl="3" w:tplc="1A0EF4F6">
      <w:start w:val="1"/>
      <w:numFmt w:val="decimal"/>
      <w:lvlText w:val="%4)"/>
      <w:lvlJc w:val="left"/>
      <w:pPr>
        <w:ind w:left="1020" w:hanging="360"/>
      </w:pPr>
    </w:lvl>
    <w:lvl w:ilvl="4" w:tplc="4B928E8A">
      <w:start w:val="1"/>
      <w:numFmt w:val="decimal"/>
      <w:lvlText w:val="%5)"/>
      <w:lvlJc w:val="left"/>
      <w:pPr>
        <w:ind w:left="1020" w:hanging="360"/>
      </w:pPr>
    </w:lvl>
    <w:lvl w:ilvl="5" w:tplc="E5B86BD8">
      <w:start w:val="1"/>
      <w:numFmt w:val="decimal"/>
      <w:lvlText w:val="%6)"/>
      <w:lvlJc w:val="left"/>
      <w:pPr>
        <w:ind w:left="1020" w:hanging="360"/>
      </w:pPr>
    </w:lvl>
    <w:lvl w:ilvl="6" w:tplc="A7E4642E">
      <w:start w:val="1"/>
      <w:numFmt w:val="decimal"/>
      <w:lvlText w:val="%7)"/>
      <w:lvlJc w:val="left"/>
      <w:pPr>
        <w:ind w:left="1020" w:hanging="360"/>
      </w:pPr>
    </w:lvl>
    <w:lvl w:ilvl="7" w:tplc="C6089E8E">
      <w:start w:val="1"/>
      <w:numFmt w:val="decimal"/>
      <w:lvlText w:val="%8)"/>
      <w:lvlJc w:val="left"/>
      <w:pPr>
        <w:ind w:left="1020" w:hanging="360"/>
      </w:pPr>
    </w:lvl>
    <w:lvl w:ilvl="8" w:tplc="42F05B74">
      <w:start w:val="1"/>
      <w:numFmt w:val="decimal"/>
      <w:lvlText w:val="%9)"/>
      <w:lvlJc w:val="left"/>
      <w:pPr>
        <w:ind w:left="1020" w:hanging="360"/>
      </w:pPr>
    </w:lvl>
  </w:abstractNum>
  <w:abstractNum w:abstractNumId="6" w15:restartNumberingAfterBreak="0">
    <w:nsid w:val="6DD5446A"/>
    <w:multiLevelType w:val="hybridMultilevel"/>
    <w:tmpl w:val="C6566024"/>
    <w:lvl w:ilvl="0" w:tplc="9F9A4706">
      <w:start w:val="1"/>
      <w:numFmt w:val="decimal"/>
      <w:lvlText w:val="%1)"/>
      <w:lvlJc w:val="left"/>
      <w:pPr>
        <w:ind w:left="1020" w:hanging="360"/>
      </w:pPr>
    </w:lvl>
    <w:lvl w:ilvl="1" w:tplc="0B38C506">
      <w:start w:val="1"/>
      <w:numFmt w:val="decimal"/>
      <w:lvlText w:val="%2)"/>
      <w:lvlJc w:val="left"/>
      <w:pPr>
        <w:ind w:left="1020" w:hanging="360"/>
      </w:pPr>
    </w:lvl>
    <w:lvl w:ilvl="2" w:tplc="24809B6E">
      <w:start w:val="1"/>
      <w:numFmt w:val="decimal"/>
      <w:lvlText w:val="%3)"/>
      <w:lvlJc w:val="left"/>
      <w:pPr>
        <w:ind w:left="1020" w:hanging="360"/>
      </w:pPr>
    </w:lvl>
    <w:lvl w:ilvl="3" w:tplc="6BC255A6">
      <w:start w:val="1"/>
      <w:numFmt w:val="decimal"/>
      <w:lvlText w:val="%4)"/>
      <w:lvlJc w:val="left"/>
      <w:pPr>
        <w:ind w:left="1020" w:hanging="360"/>
      </w:pPr>
    </w:lvl>
    <w:lvl w:ilvl="4" w:tplc="29EA71B4">
      <w:start w:val="1"/>
      <w:numFmt w:val="decimal"/>
      <w:lvlText w:val="%5)"/>
      <w:lvlJc w:val="left"/>
      <w:pPr>
        <w:ind w:left="1020" w:hanging="360"/>
      </w:pPr>
    </w:lvl>
    <w:lvl w:ilvl="5" w:tplc="9B6E35AE">
      <w:start w:val="1"/>
      <w:numFmt w:val="decimal"/>
      <w:lvlText w:val="%6)"/>
      <w:lvlJc w:val="left"/>
      <w:pPr>
        <w:ind w:left="1020" w:hanging="360"/>
      </w:pPr>
    </w:lvl>
    <w:lvl w:ilvl="6" w:tplc="BAF4AA74">
      <w:start w:val="1"/>
      <w:numFmt w:val="decimal"/>
      <w:lvlText w:val="%7)"/>
      <w:lvlJc w:val="left"/>
      <w:pPr>
        <w:ind w:left="1020" w:hanging="360"/>
      </w:pPr>
    </w:lvl>
    <w:lvl w:ilvl="7" w:tplc="A5403A48">
      <w:start w:val="1"/>
      <w:numFmt w:val="decimal"/>
      <w:lvlText w:val="%8)"/>
      <w:lvlJc w:val="left"/>
      <w:pPr>
        <w:ind w:left="1020" w:hanging="360"/>
      </w:pPr>
    </w:lvl>
    <w:lvl w:ilvl="8" w:tplc="3BFCA8BC">
      <w:start w:val="1"/>
      <w:numFmt w:val="decimal"/>
      <w:lvlText w:val="%9)"/>
      <w:lvlJc w:val="left"/>
      <w:pPr>
        <w:ind w:left="1020" w:hanging="360"/>
      </w:pPr>
    </w:lvl>
  </w:abstractNum>
  <w:abstractNum w:abstractNumId="7" w15:restartNumberingAfterBreak="0">
    <w:nsid w:val="7F22102F"/>
    <w:multiLevelType w:val="hybridMultilevel"/>
    <w:tmpl w:val="37925E8C"/>
    <w:lvl w:ilvl="0" w:tplc="A948E3F8">
      <w:start w:val="1"/>
      <w:numFmt w:val="decimal"/>
      <w:lvlText w:val="%1)"/>
      <w:lvlJc w:val="left"/>
      <w:pPr>
        <w:ind w:left="1020" w:hanging="360"/>
      </w:pPr>
    </w:lvl>
    <w:lvl w:ilvl="1" w:tplc="333CE132">
      <w:start w:val="1"/>
      <w:numFmt w:val="decimal"/>
      <w:lvlText w:val="%2)"/>
      <w:lvlJc w:val="left"/>
      <w:pPr>
        <w:ind w:left="1020" w:hanging="360"/>
      </w:pPr>
    </w:lvl>
    <w:lvl w:ilvl="2" w:tplc="FB68551E">
      <w:start w:val="1"/>
      <w:numFmt w:val="decimal"/>
      <w:lvlText w:val="%3)"/>
      <w:lvlJc w:val="left"/>
      <w:pPr>
        <w:ind w:left="1020" w:hanging="360"/>
      </w:pPr>
    </w:lvl>
    <w:lvl w:ilvl="3" w:tplc="C8946A2E">
      <w:start w:val="1"/>
      <w:numFmt w:val="decimal"/>
      <w:lvlText w:val="%4)"/>
      <w:lvlJc w:val="left"/>
      <w:pPr>
        <w:ind w:left="1020" w:hanging="360"/>
      </w:pPr>
    </w:lvl>
    <w:lvl w:ilvl="4" w:tplc="E1AAB78A">
      <w:start w:val="1"/>
      <w:numFmt w:val="decimal"/>
      <w:lvlText w:val="%5)"/>
      <w:lvlJc w:val="left"/>
      <w:pPr>
        <w:ind w:left="1020" w:hanging="360"/>
      </w:pPr>
    </w:lvl>
    <w:lvl w:ilvl="5" w:tplc="AAE222AC">
      <w:start w:val="1"/>
      <w:numFmt w:val="decimal"/>
      <w:lvlText w:val="%6)"/>
      <w:lvlJc w:val="left"/>
      <w:pPr>
        <w:ind w:left="1020" w:hanging="360"/>
      </w:pPr>
    </w:lvl>
    <w:lvl w:ilvl="6" w:tplc="A96E7D40">
      <w:start w:val="1"/>
      <w:numFmt w:val="decimal"/>
      <w:lvlText w:val="%7)"/>
      <w:lvlJc w:val="left"/>
      <w:pPr>
        <w:ind w:left="1020" w:hanging="360"/>
      </w:pPr>
    </w:lvl>
    <w:lvl w:ilvl="7" w:tplc="6520F910">
      <w:start w:val="1"/>
      <w:numFmt w:val="decimal"/>
      <w:lvlText w:val="%8)"/>
      <w:lvlJc w:val="left"/>
      <w:pPr>
        <w:ind w:left="1020" w:hanging="360"/>
      </w:pPr>
    </w:lvl>
    <w:lvl w:ilvl="8" w:tplc="5D5E58EC">
      <w:start w:val="1"/>
      <w:numFmt w:val="decimal"/>
      <w:lvlText w:val="%9)"/>
      <w:lvlJc w:val="left"/>
      <w:pPr>
        <w:ind w:left="1020" w:hanging="360"/>
      </w:pPr>
    </w:lvl>
  </w:abstractNum>
  <w:num w:numId="1" w16cid:durableId="2092042351">
    <w:abstractNumId w:val="4"/>
  </w:num>
  <w:num w:numId="2" w16cid:durableId="1141582206">
    <w:abstractNumId w:val="1"/>
  </w:num>
  <w:num w:numId="3" w16cid:durableId="1851093420">
    <w:abstractNumId w:val="0"/>
  </w:num>
  <w:num w:numId="4" w16cid:durableId="688991480">
    <w:abstractNumId w:val="3"/>
  </w:num>
  <w:num w:numId="5" w16cid:durableId="2113628320">
    <w:abstractNumId w:val="5"/>
  </w:num>
  <w:num w:numId="6" w16cid:durableId="1573395589">
    <w:abstractNumId w:val="2"/>
  </w:num>
  <w:num w:numId="7" w16cid:durableId="1780681817">
    <w:abstractNumId w:val="6"/>
  </w:num>
  <w:num w:numId="8" w16cid:durableId="165603281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Merike Koppel - JUSTDIGI">
    <w15:presenceInfo w15:providerId="AD" w15:userId="S::merike.koppel@justdigi.ee::5712796f-5b7f-452d-b5d9-baa6501c30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EBA"/>
    <w:rsid w:val="00001AE1"/>
    <w:rsid w:val="00003BC1"/>
    <w:rsid w:val="00004950"/>
    <w:rsid w:val="00004C79"/>
    <w:rsid w:val="00005050"/>
    <w:rsid w:val="00005E07"/>
    <w:rsid w:val="0000758B"/>
    <w:rsid w:val="000103A4"/>
    <w:rsid w:val="00015EF9"/>
    <w:rsid w:val="00023C84"/>
    <w:rsid w:val="000257C4"/>
    <w:rsid w:val="00026542"/>
    <w:rsid w:val="00027393"/>
    <w:rsid w:val="000309B7"/>
    <w:rsid w:val="000319D3"/>
    <w:rsid w:val="00033B34"/>
    <w:rsid w:val="00034AB5"/>
    <w:rsid w:val="00035194"/>
    <w:rsid w:val="0004436B"/>
    <w:rsid w:val="00045B3B"/>
    <w:rsid w:val="000470EE"/>
    <w:rsid w:val="00056FF1"/>
    <w:rsid w:val="0006299C"/>
    <w:rsid w:val="00063877"/>
    <w:rsid w:val="00064B98"/>
    <w:rsid w:val="000659B0"/>
    <w:rsid w:val="00065E3C"/>
    <w:rsid w:val="000718AF"/>
    <w:rsid w:val="000737B5"/>
    <w:rsid w:val="00075ADE"/>
    <w:rsid w:val="00081FDD"/>
    <w:rsid w:val="00082B85"/>
    <w:rsid w:val="00084BDA"/>
    <w:rsid w:val="00092DAB"/>
    <w:rsid w:val="000939F5"/>
    <w:rsid w:val="00094C94"/>
    <w:rsid w:val="000A09AE"/>
    <w:rsid w:val="000A11A0"/>
    <w:rsid w:val="000A14B0"/>
    <w:rsid w:val="000A4142"/>
    <w:rsid w:val="000A4AE1"/>
    <w:rsid w:val="000A6273"/>
    <w:rsid w:val="000A73F9"/>
    <w:rsid w:val="000B002C"/>
    <w:rsid w:val="000B1E25"/>
    <w:rsid w:val="000B42F1"/>
    <w:rsid w:val="000B5494"/>
    <w:rsid w:val="000B638C"/>
    <w:rsid w:val="000B712F"/>
    <w:rsid w:val="000C4F63"/>
    <w:rsid w:val="000C5E28"/>
    <w:rsid w:val="000C7200"/>
    <w:rsid w:val="000D36CF"/>
    <w:rsid w:val="000D3CD8"/>
    <w:rsid w:val="000D72A0"/>
    <w:rsid w:val="000E1E97"/>
    <w:rsid w:val="000E202B"/>
    <w:rsid w:val="000E4B64"/>
    <w:rsid w:val="000F0E1A"/>
    <w:rsid w:val="000F1B15"/>
    <w:rsid w:val="000F700F"/>
    <w:rsid w:val="000F7755"/>
    <w:rsid w:val="0010066B"/>
    <w:rsid w:val="00106854"/>
    <w:rsid w:val="00106A8B"/>
    <w:rsid w:val="00115D24"/>
    <w:rsid w:val="001212B6"/>
    <w:rsid w:val="00122C61"/>
    <w:rsid w:val="00122F1D"/>
    <w:rsid w:val="00131BF2"/>
    <w:rsid w:val="00133301"/>
    <w:rsid w:val="00135F90"/>
    <w:rsid w:val="00144D23"/>
    <w:rsid w:val="00155B8A"/>
    <w:rsid w:val="00156720"/>
    <w:rsid w:val="0016399D"/>
    <w:rsid w:val="0016661D"/>
    <w:rsid w:val="00171654"/>
    <w:rsid w:val="00175023"/>
    <w:rsid w:val="00175380"/>
    <w:rsid w:val="001814D5"/>
    <w:rsid w:val="001841F4"/>
    <w:rsid w:val="00185153"/>
    <w:rsid w:val="0018630B"/>
    <w:rsid w:val="001951C9"/>
    <w:rsid w:val="00195BD1"/>
    <w:rsid w:val="00197857"/>
    <w:rsid w:val="001A0FBB"/>
    <w:rsid w:val="001A21E8"/>
    <w:rsid w:val="001A27B3"/>
    <w:rsid w:val="001A356B"/>
    <w:rsid w:val="001A6156"/>
    <w:rsid w:val="001C0B04"/>
    <w:rsid w:val="001C436B"/>
    <w:rsid w:val="001C6676"/>
    <w:rsid w:val="001C6916"/>
    <w:rsid w:val="001C794E"/>
    <w:rsid w:val="001D1B74"/>
    <w:rsid w:val="001D419E"/>
    <w:rsid w:val="001D7FF3"/>
    <w:rsid w:val="001E0F2A"/>
    <w:rsid w:val="001E7203"/>
    <w:rsid w:val="001F1C13"/>
    <w:rsid w:val="001F1F93"/>
    <w:rsid w:val="001F263D"/>
    <w:rsid w:val="001F3869"/>
    <w:rsid w:val="001F47A7"/>
    <w:rsid w:val="001F6F0F"/>
    <w:rsid w:val="002016C6"/>
    <w:rsid w:val="002019BD"/>
    <w:rsid w:val="00203C75"/>
    <w:rsid w:val="0021076D"/>
    <w:rsid w:val="00214489"/>
    <w:rsid w:val="00214508"/>
    <w:rsid w:val="00217F9D"/>
    <w:rsid w:val="00220B94"/>
    <w:rsid w:val="00221443"/>
    <w:rsid w:val="00221A34"/>
    <w:rsid w:val="00223131"/>
    <w:rsid w:val="00227963"/>
    <w:rsid w:val="00227E82"/>
    <w:rsid w:val="00232769"/>
    <w:rsid w:val="002344CB"/>
    <w:rsid w:val="00236C24"/>
    <w:rsid w:val="002401F3"/>
    <w:rsid w:val="002426D0"/>
    <w:rsid w:val="0024381E"/>
    <w:rsid w:val="00244290"/>
    <w:rsid w:val="0024594D"/>
    <w:rsid w:val="0024661E"/>
    <w:rsid w:val="002471F8"/>
    <w:rsid w:val="00247828"/>
    <w:rsid w:val="00247EDF"/>
    <w:rsid w:val="00250B3A"/>
    <w:rsid w:val="002521BE"/>
    <w:rsid w:val="00252B9E"/>
    <w:rsid w:val="00253D87"/>
    <w:rsid w:val="00254594"/>
    <w:rsid w:val="00255652"/>
    <w:rsid w:val="002576DF"/>
    <w:rsid w:val="0026213E"/>
    <w:rsid w:val="002632BF"/>
    <w:rsid w:val="00264295"/>
    <w:rsid w:val="00265703"/>
    <w:rsid w:val="00267BAA"/>
    <w:rsid w:val="0027376E"/>
    <w:rsid w:val="00280EFE"/>
    <w:rsid w:val="002813FC"/>
    <w:rsid w:val="002857A0"/>
    <w:rsid w:val="00285C88"/>
    <w:rsid w:val="002870A5"/>
    <w:rsid w:val="00292232"/>
    <w:rsid w:val="002A3BC3"/>
    <w:rsid w:val="002A4514"/>
    <w:rsid w:val="002A6DA8"/>
    <w:rsid w:val="002A70A6"/>
    <w:rsid w:val="002B4DA4"/>
    <w:rsid w:val="002B6C8B"/>
    <w:rsid w:val="002B7C6E"/>
    <w:rsid w:val="002C2D66"/>
    <w:rsid w:val="002C4C29"/>
    <w:rsid w:val="002D013B"/>
    <w:rsid w:val="002D782F"/>
    <w:rsid w:val="002E0524"/>
    <w:rsid w:val="002E083A"/>
    <w:rsid w:val="002E5F5D"/>
    <w:rsid w:val="002E6263"/>
    <w:rsid w:val="002E727A"/>
    <w:rsid w:val="002F201A"/>
    <w:rsid w:val="002F2A50"/>
    <w:rsid w:val="002F4E18"/>
    <w:rsid w:val="0030093A"/>
    <w:rsid w:val="003060A9"/>
    <w:rsid w:val="0030660C"/>
    <w:rsid w:val="00313813"/>
    <w:rsid w:val="003151B1"/>
    <w:rsid w:val="00315AC5"/>
    <w:rsid w:val="003175E7"/>
    <w:rsid w:val="003177A1"/>
    <w:rsid w:val="003179F0"/>
    <w:rsid w:val="003225C2"/>
    <w:rsid w:val="003245B9"/>
    <w:rsid w:val="0033427B"/>
    <w:rsid w:val="00334AF4"/>
    <w:rsid w:val="003408C1"/>
    <w:rsid w:val="00340FD3"/>
    <w:rsid w:val="00343A66"/>
    <w:rsid w:val="003529DD"/>
    <w:rsid w:val="0036007F"/>
    <w:rsid w:val="0036054D"/>
    <w:rsid w:val="00361CD8"/>
    <w:rsid w:val="00362257"/>
    <w:rsid w:val="00367016"/>
    <w:rsid w:val="00367696"/>
    <w:rsid w:val="00371CBB"/>
    <w:rsid w:val="00382980"/>
    <w:rsid w:val="003836BD"/>
    <w:rsid w:val="00391C72"/>
    <w:rsid w:val="00396D93"/>
    <w:rsid w:val="0039797D"/>
    <w:rsid w:val="003A00C3"/>
    <w:rsid w:val="003A0ACB"/>
    <w:rsid w:val="003A4DD2"/>
    <w:rsid w:val="003B26C5"/>
    <w:rsid w:val="003C5CF8"/>
    <w:rsid w:val="003D2FA6"/>
    <w:rsid w:val="003D37D1"/>
    <w:rsid w:val="003D3A4F"/>
    <w:rsid w:val="003D48BA"/>
    <w:rsid w:val="003E19CE"/>
    <w:rsid w:val="003E32E6"/>
    <w:rsid w:val="003E4270"/>
    <w:rsid w:val="003E5DA4"/>
    <w:rsid w:val="003E678A"/>
    <w:rsid w:val="003E67CC"/>
    <w:rsid w:val="003F2D1F"/>
    <w:rsid w:val="003F72C6"/>
    <w:rsid w:val="0040205E"/>
    <w:rsid w:val="004030AA"/>
    <w:rsid w:val="00403FA5"/>
    <w:rsid w:val="004055AE"/>
    <w:rsid w:val="00406904"/>
    <w:rsid w:val="00410913"/>
    <w:rsid w:val="00413C61"/>
    <w:rsid w:val="00413EF9"/>
    <w:rsid w:val="0041562D"/>
    <w:rsid w:val="00417ACB"/>
    <w:rsid w:val="00420506"/>
    <w:rsid w:val="00421280"/>
    <w:rsid w:val="00430693"/>
    <w:rsid w:val="0043518B"/>
    <w:rsid w:val="0044537D"/>
    <w:rsid w:val="00445DCD"/>
    <w:rsid w:val="00451E97"/>
    <w:rsid w:val="00455563"/>
    <w:rsid w:val="0045721C"/>
    <w:rsid w:val="00462090"/>
    <w:rsid w:val="00465B5C"/>
    <w:rsid w:val="0046714C"/>
    <w:rsid w:val="00471115"/>
    <w:rsid w:val="004718EE"/>
    <w:rsid w:val="004722BE"/>
    <w:rsid w:val="004761CB"/>
    <w:rsid w:val="00477C6B"/>
    <w:rsid w:val="00480990"/>
    <w:rsid w:val="00483F9B"/>
    <w:rsid w:val="004872F8"/>
    <w:rsid w:val="00490292"/>
    <w:rsid w:val="00490D74"/>
    <w:rsid w:val="00493779"/>
    <w:rsid w:val="004A1280"/>
    <w:rsid w:val="004A25BF"/>
    <w:rsid w:val="004A268C"/>
    <w:rsid w:val="004A4DB9"/>
    <w:rsid w:val="004A646F"/>
    <w:rsid w:val="004A75B9"/>
    <w:rsid w:val="004C61C6"/>
    <w:rsid w:val="004D2534"/>
    <w:rsid w:val="004D33A4"/>
    <w:rsid w:val="004D6C55"/>
    <w:rsid w:val="004E5E46"/>
    <w:rsid w:val="004E663A"/>
    <w:rsid w:val="004E7056"/>
    <w:rsid w:val="00502A48"/>
    <w:rsid w:val="00503F7D"/>
    <w:rsid w:val="005062B9"/>
    <w:rsid w:val="0050792F"/>
    <w:rsid w:val="00513224"/>
    <w:rsid w:val="00517454"/>
    <w:rsid w:val="00520F64"/>
    <w:rsid w:val="0052249E"/>
    <w:rsid w:val="00522F2D"/>
    <w:rsid w:val="00525B65"/>
    <w:rsid w:val="00526E91"/>
    <w:rsid w:val="005306BD"/>
    <w:rsid w:val="00531983"/>
    <w:rsid w:val="00534EDA"/>
    <w:rsid w:val="00537C83"/>
    <w:rsid w:val="005412EE"/>
    <w:rsid w:val="00543B98"/>
    <w:rsid w:val="005442DA"/>
    <w:rsid w:val="00544F62"/>
    <w:rsid w:val="005548D5"/>
    <w:rsid w:val="005550E6"/>
    <w:rsid w:val="00555665"/>
    <w:rsid w:val="00556556"/>
    <w:rsid w:val="00560554"/>
    <w:rsid w:val="00560709"/>
    <w:rsid w:val="00560805"/>
    <w:rsid w:val="00564759"/>
    <w:rsid w:val="00565AC7"/>
    <w:rsid w:val="00570780"/>
    <w:rsid w:val="00571D33"/>
    <w:rsid w:val="0057403E"/>
    <w:rsid w:val="005749F4"/>
    <w:rsid w:val="00576211"/>
    <w:rsid w:val="00577796"/>
    <w:rsid w:val="005809E4"/>
    <w:rsid w:val="00583887"/>
    <w:rsid w:val="0058458C"/>
    <w:rsid w:val="00585C4C"/>
    <w:rsid w:val="00590952"/>
    <w:rsid w:val="005A0AB6"/>
    <w:rsid w:val="005A1643"/>
    <w:rsid w:val="005A217F"/>
    <w:rsid w:val="005A2820"/>
    <w:rsid w:val="005A56D0"/>
    <w:rsid w:val="005B00E1"/>
    <w:rsid w:val="005B18C3"/>
    <w:rsid w:val="005B29AF"/>
    <w:rsid w:val="005C1601"/>
    <w:rsid w:val="005C5358"/>
    <w:rsid w:val="005C6F54"/>
    <w:rsid w:val="005D1F57"/>
    <w:rsid w:val="005D1F66"/>
    <w:rsid w:val="005D3716"/>
    <w:rsid w:val="005D5350"/>
    <w:rsid w:val="005E06A4"/>
    <w:rsid w:val="005E3276"/>
    <w:rsid w:val="0060099B"/>
    <w:rsid w:val="00601007"/>
    <w:rsid w:val="0060429B"/>
    <w:rsid w:val="00604DAA"/>
    <w:rsid w:val="00606C83"/>
    <w:rsid w:val="00611451"/>
    <w:rsid w:val="00615FDE"/>
    <w:rsid w:val="0062375D"/>
    <w:rsid w:val="00623A8D"/>
    <w:rsid w:val="006242EB"/>
    <w:rsid w:val="00625717"/>
    <w:rsid w:val="0063411D"/>
    <w:rsid w:val="00635EF6"/>
    <w:rsid w:val="00636128"/>
    <w:rsid w:val="006361B6"/>
    <w:rsid w:val="00636E84"/>
    <w:rsid w:val="00642969"/>
    <w:rsid w:val="00642D61"/>
    <w:rsid w:val="00643AA2"/>
    <w:rsid w:val="006440A2"/>
    <w:rsid w:val="0065222E"/>
    <w:rsid w:val="006541AB"/>
    <w:rsid w:val="00655006"/>
    <w:rsid w:val="006573A1"/>
    <w:rsid w:val="00662A9B"/>
    <w:rsid w:val="00662FED"/>
    <w:rsid w:val="00667704"/>
    <w:rsid w:val="00670E9A"/>
    <w:rsid w:val="00671A53"/>
    <w:rsid w:val="0067332C"/>
    <w:rsid w:val="00674581"/>
    <w:rsid w:val="00677C03"/>
    <w:rsid w:val="00680CC7"/>
    <w:rsid w:val="0068284E"/>
    <w:rsid w:val="00686156"/>
    <w:rsid w:val="00687CBB"/>
    <w:rsid w:val="00687F63"/>
    <w:rsid w:val="0069195C"/>
    <w:rsid w:val="00692784"/>
    <w:rsid w:val="006929E5"/>
    <w:rsid w:val="006940C1"/>
    <w:rsid w:val="006A124B"/>
    <w:rsid w:val="006A3DAB"/>
    <w:rsid w:val="006A7436"/>
    <w:rsid w:val="006A778F"/>
    <w:rsid w:val="006B14FB"/>
    <w:rsid w:val="006B331A"/>
    <w:rsid w:val="006B452B"/>
    <w:rsid w:val="006B6C20"/>
    <w:rsid w:val="006B7815"/>
    <w:rsid w:val="006C300A"/>
    <w:rsid w:val="006C4358"/>
    <w:rsid w:val="006C7987"/>
    <w:rsid w:val="006D0AA2"/>
    <w:rsid w:val="006D5AB6"/>
    <w:rsid w:val="006D5C4D"/>
    <w:rsid w:val="006D758C"/>
    <w:rsid w:val="006D75D9"/>
    <w:rsid w:val="006E015B"/>
    <w:rsid w:val="006E2AB3"/>
    <w:rsid w:val="006E3F0F"/>
    <w:rsid w:val="006E711C"/>
    <w:rsid w:val="006E74DF"/>
    <w:rsid w:val="006F0F95"/>
    <w:rsid w:val="006F13D1"/>
    <w:rsid w:val="006F5232"/>
    <w:rsid w:val="0070076B"/>
    <w:rsid w:val="00720F68"/>
    <w:rsid w:val="00725BF6"/>
    <w:rsid w:val="00731D4A"/>
    <w:rsid w:val="00733B0D"/>
    <w:rsid w:val="00734667"/>
    <w:rsid w:val="00735BE8"/>
    <w:rsid w:val="00741756"/>
    <w:rsid w:val="00742682"/>
    <w:rsid w:val="007442FE"/>
    <w:rsid w:val="00745A80"/>
    <w:rsid w:val="00750186"/>
    <w:rsid w:val="007543B6"/>
    <w:rsid w:val="007574F9"/>
    <w:rsid w:val="00760682"/>
    <w:rsid w:val="00763868"/>
    <w:rsid w:val="00765D66"/>
    <w:rsid w:val="00770061"/>
    <w:rsid w:val="00771A4B"/>
    <w:rsid w:val="0077254A"/>
    <w:rsid w:val="00772E40"/>
    <w:rsid w:val="00773304"/>
    <w:rsid w:val="00773651"/>
    <w:rsid w:val="007743C2"/>
    <w:rsid w:val="007749C1"/>
    <w:rsid w:val="00775C86"/>
    <w:rsid w:val="007778A6"/>
    <w:rsid w:val="00782099"/>
    <w:rsid w:val="007926C6"/>
    <w:rsid w:val="00794848"/>
    <w:rsid w:val="00794940"/>
    <w:rsid w:val="00795FDF"/>
    <w:rsid w:val="007A3A35"/>
    <w:rsid w:val="007B0885"/>
    <w:rsid w:val="007B248F"/>
    <w:rsid w:val="007B3616"/>
    <w:rsid w:val="007B3CA1"/>
    <w:rsid w:val="007B45D2"/>
    <w:rsid w:val="007B5400"/>
    <w:rsid w:val="007B5DF9"/>
    <w:rsid w:val="007B6C7A"/>
    <w:rsid w:val="007C03C7"/>
    <w:rsid w:val="007C6F3F"/>
    <w:rsid w:val="007C7E31"/>
    <w:rsid w:val="007D2099"/>
    <w:rsid w:val="007D3E94"/>
    <w:rsid w:val="007D428B"/>
    <w:rsid w:val="007D53F9"/>
    <w:rsid w:val="007E26B8"/>
    <w:rsid w:val="007E2836"/>
    <w:rsid w:val="007E31F4"/>
    <w:rsid w:val="007E67C4"/>
    <w:rsid w:val="007E78B8"/>
    <w:rsid w:val="007F3F6F"/>
    <w:rsid w:val="007F484A"/>
    <w:rsid w:val="007F620B"/>
    <w:rsid w:val="007F7984"/>
    <w:rsid w:val="00804677"/>
    <w:rsid w:val="00804F68"/>
    <w:rsid w:val="00806B4C"/>
    <w:rsid w:val="00822A7C"/>
    <w:rsid w:val="00822D7B"/>
    <w:rsid w:val="008230B8"/>
    <w:rsid w:val="00827FA4"/>
    <w:rsid w:val="00832548"/>
    <w:rsid w:val="00833160"/>
    <w:rsid w:val="008331AC"/>
    <w:rsid w:val="008359A7"/>
    <w:rsid w:val="00837969"/>
    <w:rsid w:val="00843954"/>
    <w:rsid w:val="008506FF"/>
    <w:rsid w:val="008641CF"/>
    <w:rsid w:val="00864749"/>
    <w:rsid w:val="00865C19"/>
    <w:rsid w:val="008701C8"/>
    <w:rsid w:val="00871B66"/>
    <w:rsid w:val="008723EF"/>
    <w:rsid w:val="008724D3"/>
    <w:rsid w:val="00872D7C"/>
    <w:rsid w:val="0087321F"/>
    <w:rsid w:val="008733B9"/>
    <w:rsid w:val="00873B02"/>
    <w:rsid w:val="00874F27"/>
    <w:rsid w:val="00880364"/>
    <w:rsid w:val="00882BC6"/>
    <w:rsid w:val="00883A59"/>
    <w:rsid w:val="00892F60"/>
    <w:rsid w:val="008944F3"/>
    <w:rsid w:val="00896A91"/>
    <w:rsid w:val="00896CD0"/>
    <w:rsid w:val="008A2766"/>
    <w:rsid w:val="008A4756"/>
    <w:rsid w:val="008A4F99"/>
    <w:rsid w:val="008B334C"/>
    <w:rsid w:val="008B3D2A"/>
    <w:rsid w:val="008C163E"/>
    <w:rsid w:val="008C28F7"/>
    <w:rsid w:val="008C440F"/>
    <w:rsid w:val="008C45DA"/>
    <w:rsid w:val="008C7144"/>
    <w:rsid w:val="008D0334"/>
    <w:rsid w:val="008D5F2B"/>
    <w:rsid w:val="008D7BC2"/>
    <w:rsid w:val="008E2B41"/>
    <w:rsid w:val="008E326C"/>
    <w:rsid w:val="008E4DE7"/>
    <w:rsid w:val="008F03EB"/>
    <w:rsid w:val="008F13BE"/>
    <w:rsid w:val="008F791E"/>
    <w:rsid w:val="00913D6D"/>
    <w:rsid w:val="0091475C"/>
    <w:rsid w:val="00915AB0"/>
    <w:rsid w:val="00921D9D"/>
    <w:rsid w:val="00924799"/>
    <w:rsid w:val="009303A8"/>
    <w:rsid w:val="009313D1"/>
    <w:rsid w:val="00932790"/>
    <w:rsid w:val="00946BE8"/>
    <w:rsid w:val="00962451"/>
    <w:rsid w:val="00963AD3"/>
    <w:rsid w:val="0097482E"/>
    <w:rsid w:val="00977E09"/>
    <w:rsid w:val="00982945"/>
    <w:rsid w:val="009855D4"/>
    <w:rsid w:val="009861B0"/>
    <w:rsid w:val="00987156"/>
    <w:rsid w:val="009919EC"/>
    <w:rsid w:val="0099216C"/>
    <w:rsid w:val="00992C3C"/>
    <w:rsid w:val="009960F9"/>
    <w:rsid w:val="009964E3"/>
    <w:rsid w:val="009A03C1"/>
    <w:rsid w:val="009A5C01"/>
    <w:rsid w:val="009B0B7C"/>
    <w:rsid w:val="009B2325"/>
    <w:rsid w:val="009C0652"/>
    <w:rsid w:val="009C127B"/>
    <w:rsid w:val="009C1BB2"/>
    <w:rsid w:val="009C3EA7"/>
    <w:rsid w:val="009C54F3"/>
    <w:rsid w:val="009C570C"/>
    <w:rsid w:val="009C5761"/>
    <w:rsid w:val="009D19BD"/>
    <w:rsid w:val="009D4A11"/>
    <w:rsid w:val="009D58B0"/>
    <w:rsid w:val="009D6C61"/>
    <w:rsid w:val="009E3BDA"/>
    <w:rsid w:val="009F4521"/>
    <w:rsid w:val="009F75C6"/>
    <w:rsid w:val="00A04C0F"/>
    <w:rsid w:val="00A10D72"/>
    <w:rsid w:val="00A1613E"/>
    <w:rsid w:val="00A1717A"/>
    <w:rsid w:val="00A17425"/>
    <w:rsid w:val="00A20743"/>
    <w:rsid w:val="00A20A52"/>
    <w:rsid w:val="00A22ABB"/>
    <w:rsid w:val="00A2317A"/>
    <w:rsid w:val="00A235CE"/>
    <w:rsid w:val="00A2464F"/>
    <w:rsid w:val="00A25EA3"/>
    <w:rsid w:val="00A272C6"/>
    <w:rsid w:val="00A357C6"/>
    <w:rsid w:val="00A36B35"/>
    <w:rsid w:val="00A37D30"/>
    <w:rsid w:val="00A43034"/>
    <w:rsid w:val="00A46C99"/>
    <w:rsid w:val="00A472F1"/>
    <w:rsid w:val="00A51A7C"/>
    <w:rsid w:val="00A52152"/>
    <w:rsid w:val="00A55035"/>
    <w:rsid w:val="00A562C8"/>
    <w:rsid w:val="00A61F12"/>
    <w:rsid w:val="00A62AC1"/>
    <w:rsid w:val="00A62D14"/>
    <w:rsid w:val="00A632E1"/>
    <w:rsid w:val="00A63A02"/>
    <w:rsid w:val="00A65137"/>
    <w:rsid w:val="00A6557B"/>
    <w:rsid w:val="00A72873"/>
    <w:rsid w:val="00A72998"/>
    <w:rsid w:val="00A74869"/>
    <w:rsid w:val="00A7578B"/>
    <w:rsid w:val="00A8290D"/>
    <w:rsid w:val="00A82B71"/>
    <w:rsid w:val="00A857DB"/>
    <w:rsid w:val="00A86647"/>
    <w:rsid w:val="00A93039"/>
    <w:rsid w:val="00AA03C3"/>
    <w:rsid w:val="00AA059D"/>
    <w:rsid w:val="00AA1C0F"/>
    <w:rsid w:val="00AB0612"/>
    <w:rsid w:val="00AB1AD7"/>
    <w:rsid w:val="00AB2EB2"/>
    <w:rsid w:val="00AB3AE7"/>
    <w:rsid w:val="00AB3F1A"/>
    <w:rsid w:val="00AB4284"/>
    <w:rsid w:val="00AC1F83"/>
    <w:rsid w:val="00AC2C15"/>
    <w:rsid w:val="00AC518A"/>
    <w:rsid w:val="00AC629A"/>
    <w:rsid w:val="00AC63DF"/>
    <w:rsid w:val="00AC7383"/>
    <w:rsid w:val="00AC76B1"/>
    <w:rsid w:val="00AD0D1A"/>
    <w:rsid w:val="00AE286A"/>
    <w:rsid w:val="00AF0595"/>
    <w:rsid w:val="00AF23F8"/>
    <w:rsid w:val="00AF34B3"/>
    <w:rsid w:val="00AF5C5D"/>
    <w:rsid w:val="00B0321A"/>
    <w:rsid w:val="00B06DD7"/>
    <w:rsid w:val="00B107B7"/>
    <w:rsid w:val="00B12D07"/>
    <w:rsid w:val="00B14499"/>
    <w:rsid w:val="00B205BC"/>
    <w:rsid w:val="00B20DA3"/>
    <w:rsid w:val="00B241F8"/>
    <w:rsid w:val="00B2549C"/>
    <w:rsid w:val="00B27C07"/>
    <w:rsid w:val="00B31025"/>
    <w:rsid w:val="00B50B23"/>
    <w:rsid w:val="00B562C1"/>
    <w:rsid w:val="00B63255"/>
    <w:rsid w:val="00B66A3D"/>
    <w:rsid w:val="00B724EA"/>
    <w:rsid w:val="00B76749"/>
    <w:rsid w:val="00B813F3"/>
    <w:rsid w:val="00B87815"/>
    <w:rsid w:val="00B90BA6"/>
    <w:rsid w:val="00B931EF"/>
    <w:rsid w:val="00B932DB"/>
    <w:rsid w:val="00B95D69"/>
    <w:rsid w:val="00BA02B8"/>
    <w:rsid w:val="00BA069E"/>
    <w:rsid w:val="00BA1F9D"/>
    <w:rsid w:val="00BA295E"/>
    <w:rsid w:val="00BA4041"/>
    <w:rsid w:val="00BC2287"/>
    <w:rsid w:val="00BC5464"/>
    <w:rsid w:val="00BC5EDB"/>
    <w:rsid w:val="00BD1428"/>
    <w:rsid w:val="00BD3101"/>
    <w:rsid w:val="00BD3193"/>
    <w:rsid w:val="00BD42E2"/>
    <w:rsid w:val="00BD5570"/>
    <w:rsid w:val="00BD7B13"/>
    <w:rsid w:val="00BE2D52"/>
    <w:rsid w:val="00BE46B1"/>
    <w:rsid w:val="00BE6A63"/>
    <w:rsid w:val="00BF0358"/>
    <w:rsid w:val="00BF198D"/>
    <w:rsid w:val="00BF7348"/>
    <w:rsid w:val="00C01BD4"/>
    <w:rsid w:val="00C07BDB"/>
    <w:rsid w:val="00C13E44"/>
    <w:rsid w:val="00C151BA"/>
    <w:rsid w:val="00C169BA"/>
    <w:rsid w:val="00C16F5F"/>
    <w:rsid w:val="00C2007E"/>
    <w:rsid w:val="00C20742"/>
    <w:rsid w:val="00C2523B"/>
    <w:rsid w:val="00C26404"/>
    <w:rsid w:val="00C37875"/>
    <w:rsid w:val="00C378EC"/>
    <w:rsid w:val="00C40EDC"/>
    <w:rsid w:val="00C42A45"/>
    <w:rsid w:val="00C46EE7"/>
    <w:rsid w:val="00C51366"/>
    <w:rsid w:val="00C52D6F"/>
    <w:rsid w:val="00C5368A"/>
    <w:rsid w:val="00C556A2"/>
    <w:rsid w:val="00C60B1C"/>
    <w:rsid w:val="00C65457"/>
    <w:rsid w:val="00C65D63"/>
    <w:rsid w:val="00C66878"/>
    <w:rsid w:val="00C70005"/>
    <w:rsid w:val="00C71FDB"/>
    <w:rsid w:val="00C71FFC"/>
    <w:rsid w:val="00C77BBE"/>
    <w:rsid w:val="00C823D7"/>
    <w:rsid w:val="00C82A30"/>
    <w:rsid w:val="00C8444D"/>
    <w:rsid w:val="00C847E2"/>
    <w:rsid w:val="00C851B2"/>
    <w:rsid w:val="00C86197"/>
    <w:rsid w:val="00C90623"/>
    <w:rsid w:val="00C92B9B"/>
    <w:rsid w:val="00C92DC1"/>
    <w:rsid w:val="00C96462"/>
    <w:rsid w:val="00C96EBA"/>
    <w:rsid w:val="00CA1F23"/>
    <w:rsid w:val="00CA4CDF"/>
    <w:rsid w:val="00CA5102"/>
    <w:rsid w:val="00CA703A"/>
    <w:rsid w:val="00CA723C"/>
    <w:rsid w:val="00CA7B39"/>
    <w:rsid w:val="00CB05E9"/>
    <w:rsid w:val="00CB1D41"/>
    <w:rsid w:val="00CB2B47"/>
    <w:rsid w:val="00CB560C"/>
    <w:rsid w:val="00CB65DE"/>
    <w:rsid w:val="00CC14C0"/>
    <w:rsid w:val="00CC23AA"/>
    <w:rsid w:val="00CC6B1A"/>
    <w:rsid w:val="00CD01CE"/>
    <w:rsid w:val="00CD16A8"/>
    <w:rsid w:val="00CD680D"/>
    <w:rsid w:val="00CE1FFD"/>
    <w:rsid w:val="00CE4F25"/>
    <w:rsid w:val="00D04D82"/>
    <w:rsid w:val="00D05D8B"/>
    <w:rsid w:val="00D07D9E"/>
    <w:rsid w:val="00D139B1"/>
    <w:rsid w:val="00D14460"/>
    <w:rsid w:val="00D17DB9"/>
    <w:rsid w:val="00D201F4"/>
    <w:rsid w:val="00D20D1D"/>
    <w:rsid w:val="00D23D4E"/>
    <w:rsid w:val="00D35052"/>
    <w:rsid w:val="00D401EA"/>
    <w:rsid w:val="00D40532"/>
    <w:rsid w:val="00D425E2"/>
    <w:rsid w:val="00D42CC9"/>
    <w:rsid w:val="00D436B6"/>
    <w:rsid w:val="00D4445B"/>
    <w:rsid w:val="00D478BF"/>
    <w:rsid w:val="00D539A7"/>
    <w:rsid w:val="00D57796"/>
    <w:rsid w:val="00D57F35"/>
    <w:rsid w:val="00D62894"/>
    <w:rsid w:val="00D629BB"/>
    <w:rsid w:val="00D660A7"/>
    <w:rsid w:val="00D7005B"/>
    <w:rsid w:val="00D706C5"/>
    <w:rsid w:val="00D81C38"/>
    <w:rsid w:val="00D82BE6"/>
    <w:rsid w:val="00D8392F"/>
    <w:rsid w:val="00D85054"/>
    <w:rsid w:val="00D85E1B"/>
    <w:rsid w:val="00D87D53"/>
    <w:rsid w:val="00D94D21"/>
    <w:rsid w:val="00D96081"/>
    <w:rsid w:val="00D966F6"/>
    <w:rsid w:val="00D97EF6"/>
    <w:rsid w:val="00DA5A8E"/>
    <w:rsid w:val="00DB10E5"/>
    <w:rsid w:val="00DB1B71"/>
    <w:rsid w:val="00DB3262"/>
    <w:rsid w:val="00DC462B"/>
    <w:rsid w:val="00DC46F7"/>
    <w:rsid w:val="00DC5E68"/>
    <w:rsid w:val="00DC60BD"/>
    <w:rsid w:val="00DC659A"/>
    <w:rsid w:val="00DC707E"/>
    <w:rsid w:val="00DD0158"/>
    <w:rsid w:val="00DD106D"/>
    <w:rsid w:val="00DD421B"/>
    <w:rsid w:val="00DD5FFE"/>
    <w:rsid w:val="00DE5F4B"/>
    <w:rsid w:val="00DF11AA"/>
    <w:rsid w:val="00DF1824"/>
    <w:rsid w:val="00DF3B21"/>
    <w:rsid w:val="00DF3D7A"/>
    <w:rsid w:val="00E018CD"/>
    <w:rsid w:val="00E02473"/>
    <w:rsid w:val="00E027DC"/>
    <w:rsid w:val="00E11B6B"/>
    <w:rsid w:val="00E15C5A"/>
    <w:rsid w:val="00E174A9"/>
    <w:rsid w:val="00E20E21"/>
    <w:rsid w:val="00E22AAC"/>
    <w:rsid w:val="00E2517F"/>
    <w:rsid w:val="00E251EE"/>
    <w:rsid w:val="00E25F02"/>
    <w:rsid w:val="00E33393"/>
    <w:rsid w:val="00E35393"/>
    <w:rsid w:val="00E35622"/>
    <w:rsid w:val="00E371ED"/>
    <w:rsid w:val="00E3721C"/>
    <w:rsid w:val="00E40FCF"/>
    <w:rsid w:val="00E44849"/>
    <w:rsid w:val="00E4742A"/>
    <w:rsid w:val="00E50737"/>
    <w:rsid w:val="00E52E05"/>
    <w:rsid w:val="00E539F5"/>
    <w:rsid w:val="00E55DD8"/>
    <w:rsid w:val="00E55EB5"/>
    <w:rsid w:val="00E605E0"/>
    <w:rsid w:val="00E62656"/>
    <w:rsid w:val="00E72541"/>
    <w:rsid w:val="00E7591F"/>
    <w:rsid w:val="00E75975"/>
    <w:rsid w:val="00E77DE0"/>
    <w:rsid w:val="00E8008C"/>
    <w:rsid w:val="00E82867"/>
    <w:rsid w:val="00E834A2"/>
    <w:rsid w:val="00E8387A"/>
    <w:rsid w:val="00E848E8"/>
    <w:rsid w:val="00E85C3D"/>
    <w:rsid w:val="00E920BA"/>
    <w:rsid w:val="00EA1B26"/>
    <w:rsid w:val="00EA3939"/>
    <w:rsid w:val="00EB1C07"/>
    <w:rsid w:val="00EB2834"/>
    <w:rsid w:val="00EB3C94"/>
    <w:rsid w:val="00EC2BBA"/>
    <w:rsid w:val="00ED1566"/>
    <w:rsid w:val="00ED3982"/>
    <w:rsid w:val="00ED3C45"/>
    <w:rsid w:val="00ED494C"/>
    <w:rsid w:val="00ED4C39"/>
    <w:rsid w:val="00ED74CC"/>
    <w:rsid w:val="00EE1EBD"/>
    <w:rsid w:val="00EE2381"/>
    <w:rsid w:val="00EE36F1"/>
    <w:rsid w:val="00EE3A4C"/>
    <w:rsid w:val="00EE42F3"/>
    <w:rsid w:val="00EE4716"/>
    <w:rsid w:val="00EE52FB"/>
    <w:rsid w:val="00EE6D29"/>
    <w:rsid w:val="00EE75D3"/>
    <w:rsid w:val="00EE7B89"/>
    <w:rsid w:val="00EF023F"/>
    <w:rsid w:val="00F00E00"/>
    <w:rsid w:val="00F01DB1"/>
    <w:rsid w:val="00F0251D"/>
    <w:rsid w:val="00F04ABD"/>
    <w:rsid w:val="00F1241A"/>
    <w:rsid w:val="00F15D9F"/>
    <w:rsid w:val="00F15F09"/>
    <w:rsid w:val="00F169A0"/>
    <w:rsid w:val="00F20ACF"/>
    <w:rsid w:val="00F22174"/>
    <w:rsid w:val="00F227D3"/>
    <w:rsid w:val="00F251A8"/>
    <w:rsid w:val="00F27D09"/>
    <w:rsid w:val="00F35781"/>
    <w:rsid w:val="00F3676D"/>
    <w:rsid w:val="00F40CDE"/>
    <w:rsid w:val="00F46018"/>
    <w:rsid w:val="00F46910"/>
    <w:rsid w:val="00F46B50"/>
    <w:rsid w:val="00F53F19"/>
    <w:rsid w:val="00F57657"/>
    <w:rsid w:val="00F61238"/>
    <w:rsid w:val="00F627CD"/>
    <w:rsid w:val="00F73CF0"/>
    <w:rsid w:val="00F73D5F"/>
    <w:rsid w:val="00F756BD"/>
    <w:rsid w:val="00F7578B"/>
    <w:rsid w:val="00F80325"/>
    <w:rsid w:val="00F80387"/>
    <w:rsid w:val="00F80A0B"/>
    <w:rsid w:val="00F81B3D"/>
    <w:rsid w:val="00F82078"/>
    <w:rsid w:val="00F8584D"/>
    <w:rsid w:val="00F9002E"/>
    <w:rsid w:val="00F9368D"/>
    <w:rsid w:val="00F97345"/>
    <w:rsid w:val="00FA6349"/>
    <w:rsid w:val="00FB2F9F"/>
    <w:rsid w:val="00FB7B7F"/>
    <w:rsid w:val="00FC0335"/>
    <w:rsid w:val="00FC3FE3"/>
    <w:rsid w:val="00FC512B"/>
    <w:rsid w:val="00FD2724"/>
    <w:rsid w:val="00FD5CC4"/>
    <w:rsid w:val="00FD645B"/>
    <w:rsid w:val="00FD7FAF"/>
    <w:rsid w:val="00FE1CDF"/>
    <w:rsid w:val="00FE3419"/>
    <w:rsid w:val="00FE6A09"/>
    <w:rsid w:val="00FF33D8"/>
    <w:rsid w:val="00FF3C20"/>
    <w:rsid w:val="00FF774E"/>
    <w:rsid w:val="06076D4E"/>
    <w:rsid w:val="073EEB86"/>
    <w:rsid w:val="0920EC1B"/>
    <w:rsid w:val="11FE3E86"/>
    <w:rsid w:val="177D23DE"/>
    <w:rsid w:val="1AB5D4EF"/>
    <w:rsid w:val="1E9BC873"/>
    <w:rsid w:val="1FAE5C53"/>
    <w:rsid w:val="219DCB70"/>
    <w:rsid w:val="2260F1E0"/>
    <w:rsid w:val="24D56C32"/>
    <w:rsid w:val="26D4A1D1"/>
    <w:rsid w:val="28B31986"/>
    <w:rsid w:val="2C07BC99"/>
    <w:rsid w:val="2FAFC1ED"/>
    <w:rsid w:val="339A8047"/>
    <w:rsid w:val="3404B1C2"/>
    <w:rsid w:val="34352A75"/>
    <w:rsid w:val="34B6404D"/>
    <w:rsid w:val="3538ECB1"/>
    <w:rsid w:val="35DB6281"/>
    <w:rsid w:val="365210AE"/>
    <w:rsid w:val="38D0B69B"/>
    <w:rsid w:val="38E2795B"/>
    <w:rsid w:val="3B95B129"/>
    <w:rsid w:val="3DA3DA4E"/>
    <w:rsid w:val="3F3FAAAF"/>
    <w:rsid w:val="403712FC"/>
    <w:rsid w:val="451E4ED5"/>
    <w:rsid w:val="483ECCF7"/>
    <w:rsid w:val="49B01E8A"/>
    <w:rsid w:val="502978A3"/>
    <w:rsid w:val="51DD68C0"/>
    <w:rsid w:val="54480DAE"/>
    <w:rsid w:val="55AEB0AC"/>
    <w:rsid w:val="57D8637A"/>
    <w:rsid w:val="5D9B5C2C"/>
    <w:rsid w:val="60563419"/>
    <w:rsid w:val="638DD4DB"/>
    <w:rsid w:val="64D26DFE"/>
    <w:rsid w:val="659E5D99"/>
    <w:rsid w:val="67068C3E"/>
    <w:rsid w:val="6D5A5F90"/>
    <w:rsid w:val="721A052B"/>
    <w:rsid w:val="74185FD8"/>
    <w:rsid w:val="754C4918"/>
    <w:rsid w:val="774475B1"/>
    <w:rsid w:val="77B633FD"/>
    <w:rsid w:val="781BE2B2"/>
    <w:rsid w:val="7A1FBA3B"/>
    <w:rsid w:val="7B912D3E"/>
    <w:rsid w:val="7FE6EE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D94A"/>
  <w15:chartTrackingRefBased/>
  <w15:docId w15:val="{B2B01658-296E-47E8-8E5B-B0176DB8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D3CD8"/>
  </w:style>
  <w:style w:type="paragraph" w:styleId="Pealkiri3">
    <w:name w:val="heading 3"/>
    <w:basedOn w:val="Normaallaad"/>
    <w:link w:val="Pealkiri3Mrk"/>
    <w:uiPriority w:val="9"/>
    <w:qFormat/>
    <w:rsid w:val="003D48BA"/>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pealkiri">
    <w:name w:val="eelnõu pealkiri"/>
    <w:basedOn w:val="Normaallaad"/>
    <w:qFormat/>
    <w:rsid w:val="00CE4F25"/>
    <w:pPr>
      <w:widowControl w:val="0"/>
      <w:autoSpaceDN w:val="0"/>
      <w:adjustRightInd w:val="0"/>
      <w:spacing w:before="120" w:after="480" w:line="240" w:lineRule="auto"/>
      <w:jc w:val="center"/>
    </w:pPr>
    <w:rPr>
      <w:rFonts w:ascii="Times New Roman" w:eastAsia="Times New Roman" w:hAnsi="Times New Roman" w:cs="Times New Roman"/>
      <w:b/>
      <w:kern w:val="0"/>
      <w:sz w:val="32"/>
      <w:szCs w:val="24"/>
      <w:lang w:eastAsia="et-EE"/>
      <w14:ligatures w14:val="none"/>
    </w:rPr>
  </w:style>
  <w:style w:type="paragraph" w:customStyle="1" w:styleId="pealkiri">
    <w:name w:val="§_pealkiri"/>
    <w:basedOn w:val="Normaallaad"/>
    <w:qFormat/>
    <w:rsid w:val="00CE4F25"/>
    <w:pPr>
      <w:widowControl w:val="0"/>
      <w:autoSpaceDN w:val="0"/>
      <w:adjustRightInd w:val="0"/>
      <w:spacing w:before="240" w:after="0" w:line="240" w:lineRule="auto"/>
      <w:jc w:val="both"/>
    </w:pPr>
    <w:rPr>
      <w:rFonts w:ascii="Times New Roman" w:eastAsia="Times New Roman" w:hAnsi="Times New Roman" w:cs="Times New Roman"/>
      <w:b/>
      <w:kern w:val="0"/>
      <w:sz w:val="24"/>
      <w:szCs w:val="24"/>
      <w:lang w:eastAsia="et-EE"/>
      <w14:ligatures w14:val="none"/>
    </w:rPr>
  </w:style>
  <w:style w:type="paragraph" w:customStyle="1" w:styleId="muudatustesissejuhatus">
    <w:name w:val="muudatuste sissejuhatus"/>
    <w:basedOn w:val="Normaallaad"/>
    <w:next w:val="muutmisksk"/>
    <w:qFormat/>
    <w:rsid w:val="00CE4F25"/>
    <w:pPr>
      <w:widowControl w:val="0"/>
      <w:autoSpaceDN w:val="0"/>
      <w:adjustRightInd w:val="0"/>
      <w:spacing w:before="240" w:after="240" w:line="240" w:lineRule="auto"/>
      <w:jc w:val="both"/>
    </w:pPr>
    <w:rPr>
      <w:rFonts w:ascii="Times New Roman" w:eastAsia="Times New Roman" w:hAnsi="Times New Roman" w:cs="Times New Roman"/>
      <w:kern w:val="0"/>
      <w:sz w:val="24"/>
      <w:szCs w:val="24"/>
      <w:lang w:eastAsia="et-EE"/>
      <w14:ligatures w14:val="none"/>
    </w:rPr>
  </w:style>
  <w:style w:type="paragraph" w:customStyle="1" w:styleId="muutmisksk">
    <w:name w:val="muutmiskäsk"/>
    <w:basedOn w:val="Normaallaad"/>
    <w:qFormat/>
    <w:rsid w:val="00CE4F25"/>
    <w:pPr>
      <w:widowControl w:val="0"/>
      <w:autoSpaceDN w:val="0"/>
      <w:adjustRightInd w:val="0"/>
      <w:spacing w:before="240" w:after="0" w:line="240" w:lineRule="auto"/>
      <w:jc w:val="both"/>
    </w:pPr>
    <w:rPr>
      <w:rFonts w:ascii="Times New Roman" w:eastAsia="Times New Roman" w:hAnsi="Times New Roman" w:cs="Times New Roman"/>
      <w:kern w:val="0"/>
      <w:sz w:val="24"/>
      <w:szCs w:val="24"/>
      <w:lang w:eastAsia="et-EE"/>
      <w14:ligatures w14:val="none"/>
    </w:rPr>
  </w:style>
  <w:style w:type="paragraph" w:styleId="Normaallaadveeb">
    <w:name w:val="Normal (Web)"/>
    <w:basedOn w:val="Normaallaad"/>
    <w:uiPriority w:val="99"/>
    <w:unhideWhenUsed/>
    <w:rsid w:val="001C0B04"/>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Pealkiri3Mrk">
    <w:name w:val="Pealkiri 3 Märk"/>
    <w:basedOn w:val="Liguvaikefont"/>
    <w:link w:val="Pealkiri3"/>
    <w:uiPriority w:val="9"/>
    <w:rsid w:val="003D48BA"/>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3D48BA"/>
    <w:rPr>
      <w:b/>
      <w:bCs/>
    </w:rPr>
  </w:style>
  <w:style w:type="character" w:styleId="Kommentaariviide">
    <w:name w:val="annotation reference"/>
    <w:basedOn w:val="Liguvaikefont"/>
    <w:uiPriority w:val="99"/>
    <w:semiHidden/>
    <w:unhideWhenUsed/>
    <w:rsid w:val="00F46B50"/>
    <w:rPr>
      <w:sz w:val="16"/>
      <w:szCs w:val="16"/>
    </w:rPr>
  </w:style>
  <w:style w:type="paragraph" w:styleId="Kommentaaritekst">
    <w:name w:val="annotation text"/>
    <w:basedOn w:val="Normaallaad"/>
    <w:link w:val="KommentaaritekstMrk"/>
    <w:uiPriority w:val="99"/>
    <w:unhideWhenUsed/>
    <w:rsid w:val="00F46B50"/>
    <w:pPr>
      <w:spacing w:line="240" w:lineRule="auto"/>
    </w:pPr>
    <w:rPr>
      <w:sz w:val="20"/>
      <w:szCs w:val="20"/>
    </w:rPr>
  </w:style>
  <w:style w:type="character" w:customStyle="1" w:styleId="KommentaaritekstMrk">
    <w:name w:val="Kommentaari tekst Märk"/>
    <w:basedOn w:val="Liguvaikefont"/>
    <w:link w:val="Kommentaaritekst"/>
    <w:uiPriority w:val="99"/>
    <w:rsid w:val="00F46B50"/>
    <w:rPr>
      <w:sz w:val="20"/>
      <w:szCs w:val="20"/>
    </w:rPr>
  </w:style>
  <w:style w:type="paragraph" w:styleId="Kommentaariteema">
    <w:name w:val="annotation subject"/>
    <w:basedOn w:val="Kommentaaritekst"/>
    <w:next w:val="Kommentaaritekst"/>
    <w:link w:val="KommentaariteemaMrk"/>
    <w:uiPriority w:val="99"/>
    <w:semiHidden/>
    <w:unhideWhenUsed/>
    <w:rsid w:val="00F46B50"/>
    <w:rPr>
      <w:b/>
      <w:bCs/>
    </w:rPr>
  </w:style>
  <w:style w:type="character" w:customStyle="1" w:styleId="KommentaariteemaMrk">
    <w:name w:val="Kommentaari teema Märk"/>
    <w:basedOn w:val="KommentaaritekstMrk"/>
    <w:link w:val="Kommentaariteema"/>
    <w:uiPriority w:val="99"/>
    <w:semiHidden/>
    <w:rsid w:val="00F46B50"/>
    <w:rPr>
      <w:b/>
      <w:bCs/>
      <w:sz w:val="20"/>
      <w:szCs w:val="20"/>
    </w:rPr>
  </w:style>
  <w:style w:type="paragraph" w:styleId="Redaktsioon">
    <w:name w:val="Revision"/>
    <w:hidden/>
    <w:uiPriority w:val="99"/>
    <w:semiHidden/>
    <w:rsid w:val="00253D87"/>
    <w:pPr>
      <w:spacing w:after="0" w:line="240" w:lineRule="auto"/>
    </w:pPr>
  </w:style>
  <w:style w:type="character" w:customStyle="1" w:styleId="cf01">
    <w:name w:val="cf01"/>
    <w:basedOn w:val="Liguvaikefont"/>
    <w:rsid w:val="00A86647"/>
    <w:rPr>
      <w:rFonts w:ascii="Segoe UI" w:hAnsi="Segoe UI" w:cs="Segoe UI" w:hint="default"/>
      <w:b/>
      <w:bCs/>
      <w:color w:val="202020"/>
      <w:sz w:val="18"/>
      <w:szCs w:val="18"/>
      <w:shd w:val="clear" w:color="auto" w:fill="FFFFFF"/>
    </w:rPr>
  </w:style>
  <w:style w:type="character" w:customStyle="1" w:styleId="cf11">
    <w:name w:val="cf11"/>
    <w:basedOn w:val="Liguvaikefont"/>
    <w:rsid w:val="00A86647"/>
    <w:rPr>
      <w:rFonts w:ascii="Segoe UI" w:hAnsi="Segoe UI" w:cs="Segoe UI" w:hint="default"/>
      <w:color w:val="202020"/>
      <w:sz w:val="18"/>
      <w:szCs w:val="18"/>
      <w:shd w:val="clear" w:color="auto" w:fill="FFFFFF"/>
    </w:rPr>
  </w:style>
  <w:style w:type="character" w:styleId="Hperlink">
    <w:name w:val="Hyperlink"/>
    <w:basedOn w:val="Liguvaikefont"/>
    <w:uiPriority w:val="99"/>
    <w:unhideWhenUsed/>
    <w:rsid w:val="00615FDE"/>
    <w:rPr>
      <w:color w:val="0563C1" w:themeColor="hyperlink"/>
      <w:u w:val="single"/>
    </w:rPr>
  </w:style>
  <w:style w:type="character" w:styleId="Lahendamatamainimine">
    <w:name w:val="Unresolved Mention"/>
    <w:basedOn w:val="Liguvaikefont"/>
    <w:uiPriority w:val="99"/>
    <w:semiHidden/>
    <w:unhideWhenUsed/>
    <w:rsid w:val="00615F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79732">
      <w:bodyDiv w:val="1"/>
      <w:marLeft w:val="0"/>
      <w:marRight w:val="0"/>
      <w:marTop w:val="0"/>
      <w:marBottom w:val="0"/>
      <w:divBdr>
        <w:top w:val="none" w:sz="0" w:space="0" w:color="auto"/>
        <w:left w:val="none" w:sz="0" w:space="0" w:color="auto"/>
        <w:bottom w:val="none" w:sz="0" w:space="0" w:color="auto"/>
        <w:right w:val="none" w:sz="0" w:space="0" w:color="auto"/>
      </w:divBdr>
    </w:div>
    <w:div w:id="476650932">
      <w:bodyDiv w:val="1"/>
      <w:marLeft w:val="0"/>
      <w:marRight w:val="0"/>
      <w:marTop w:val="0"/>
      <w:marBottom w:val="0"/>
      <w:divBdr>
        <w:top w:val="none" w:sz="0" w:space="0" w:color="auto"/>
        <w:left w:val="none" w:sz="0" w:space="0" w:color="auto"/>
        <w:bottom w:val="none" w:sz="0" w:space="0" w:color="auto"/>
        <w:right w:val="none" w:sz="0" w:space="0" w:color="auto"/>
      </w:divBdr>
    </w:div>
    <w:div w:id="936140404">
      <w:bodyDiv w:val="1"/>
      <w:marLeft w:val="0"/>
      <w:marRight w:val="0"/>
      <w:marTop w:val="0"/>
      <w:marBottom w:val="0"/>
      <w:divBdr>
        <w:top w:val="none" w:sz="0" w:space="0" w:color="auto"/>
        <w:left w:val="none" w:sz="0" w:space="0" w:color="auto"/>
        <w:bottom w:val="none" w:sz="0" w:space="0" w:color="auto"/>
        <w:right w:val="none" w:sz="0" w:space="0" w:color="auto"/>
      </w:divBdr>
    </w:div>
    <w:div w:id="1352024731">
      <w:bodyDiv w:val="1"/>
      <w:marLeft w:val="0"/>
      <w:marRight w:val="0"/>
      <w:marTop w:val="0"/>
      <w:marBottom w:val="0"/>
      <w:divBdr>
        <w:top w:val="none" w:sz="0" w:space="0" w:color="auto"/>
        <w:left w:val="none" w:sz="0" w:space="0" w:color="auto"/>
        <w:bottom w:val="none" w:sz="0" w:space="0" w:color="auto"/>
        <w:right w:val="none" w:sz="0" w:space="0" w:color="auto"/>
      </w:divBdr>
    </w:div>
    <w:div w:id="1427000659">
      <w:bodyDiv w:val="1"/>
      <w:marLeft w:val="0"/>
      <w:marRight w:val="0"/>
      <w:marTop w:val="0"/>
      <w:marBottom w:val="0"/>
      <w:divBdr>
        <w:top w:val="none" w:sz="0" w:space="0" w:color="auto"/>
        <w:left w:val="none" w:sz="0" w:space="0" w:color="auto"/>
        <w:bottom w:val="none" w:sz="0" w:space="0" w:color="auto"/>
        <w:right w:val="none" w:sz="0" w:space="0" w:color="auto"/>
      </w:divBdr>
    </w:div>
    <w:div w:id="1845246486">
      <w:bodyDiv w:val="1"/>
      <w:marLeft w:val="0"/>
      <w:marRight w:val="0"/>
      <w:marTop w:val="0"/>
      <w:marBottom w:val="0"/>
      <w:divBdr>
        <w:top w:val="none" w:sz="0" w:space="0" w:color="auto"/>
        <w:left w:val="none" w:sz="0" w:space="0" w:color="auto"/>
        <w:bottom w:val="none" w:sz="0" w:space="0" w:color="auto"/>
        <w:right w:val="none" w:sz="0" w:space="0" w:color="auto"/>
      </w:divBdr>
    </w:div>
    <w:div w:id="204147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ts%C3%BCs"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iigiteataja.ee/akt/121122023002?leiaKehtiv" TargetMode="Externa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riigiteataja.ee/akt/121122023002?leiaKehtiv" TargetMode="Externa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riigiteataja.ee/akt/121122023002?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D91F0-028B-4C3B-8BF8-16ABBC662017}">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147A3E5C-9CC4-46EF-8AD3-FEB8C29BAD1C}">
  <ds:schemaRefs>
    <ds:schemaRef ds:uri="http://schemas.openxmlformats.org/officeDocument/2006/bibliography"/>
  </ds:schemaRefs>
</ds:datastoreItem>
</file>

<file path=customXml/itemProps3.xml><?xml version="1.0" encoding="utf-8"?>
<ds:datastoreItem xmlns:ds="http://schemas.openxmlformats.org/officeDocument/2006/customXml" ds:itemID="{571978E7-63A1-493F-852F-A21A9FB5D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CADE2-53B6-41AC-866F-E8382B6531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1546</Words>
  <Characters>8972</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Eelnõu</vt:lpstr>
    </vt:vector>
  </TitlesOfParts>
  <Company>KeMIT</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Maiu Merisalu</dc:creator>
  <dc:description/>
  <cp:lastModifiedBy>Katariina Kärsten - JUSTDIGI</cp:lastModifiedBy>
  <cp:revision>47</cp:revision>
  <dcterms:created xsi:type="dcterms:W3CDTF">2025-01-31T11:42:00Z</dcterms:created>
  <dcterms:modified xsi:type="dcterms:W3CDTF">2025-03-26T13:27:00Z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2025-03-18T06:51:40Z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e1366507-5b2d-40b7-9048-e3cf163081e2</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